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87B" w:rsidRDefault="006B387B" w:rsidP="00282EA4">
      <w:pPr>
        <w:autoSpaceDE w:val="0"/>
        <w:autoSpaceDN w:val="0"/>
        <w:adjustRightInd w:val="0"/>
        <w:jc w:val="center"/>
        <w:rPr>
          <w:ins w:id="0" w:author=" " w:date="2012-08-08T12:46:00Z"/>
          <w:rFonts w:ascii="ArialMT" w:hAnsi="ArialMT" w:cs="ArialMT"/>
          <w:color w:val="000000"/>
          <w:sz w:val="32"/>
          <w:szCs w:val="32"/>
        </w:rPr>
      </w:pPr>
    </w:p>
    <w:p w:rsidR="0023000F" w:rsidRDefault="0023000F" w:rsidP="00282EA4">
      <w:pPr>
        <w:autoSpaceDE w:val="0"/>
        <w:autoSpaceDN w:val="0"/>
        <w:adjustRightInd w:val="0"/>
        <w:jc w:val="center"/>
        <w:rPr>
          <w:ins w:id="1" w:author=" " w:date="2012-08-08T12:46:00Z"/>
          <w:rFonts w:ascii="ArialMT" w:hAnsi="ArialMT" w:cs="ArialMT"/>
          <w:color w:val="000000"/>
          <w:sz w:val="32"/>
          <w:szCs w:val="32"/>
        </w:rPr>
      </w:pPr>
    </w:p>
    <w:p w:rsidR="0023000F" w:rsidRDefault="0023000F" w:rsidP="00282EA4">
      <w:pPr>
        <w:autoSpaceDE w:val="0"/>
        <w:autoSpaceDN w:val="0"/>
        <w:adjustRightInd w:val="0"/>
        <w:jc w:val="center"/>
        <w:rPr>
          <w:rFonts w:ascii="ArialMT" w:hAnsi="ArialMT" w:cs="ArialMT"/>
          <w:color w:val="000000"/>
          <w:sz w:val="32"/>
          <w:szCs w:val="32"/>
        </w:rPr>
      </w:pPr>
    </w:p>
    <w:p w:rsidR="002D6963" w:rsidRDefault="003F2909" w:rsidP="00704E4F">
      <w:pPr>
        <w:autoSpaceDE w:val="0"/>
        <w:autoSpaceDN w:val="0"/>
        <w:adjustRightInd w:val="0"/>
        <w:jc w:val="center"/>
        <w:rPr>
          <w:rFonts w:ascii="ArialMT" w:hAnsi="ArialMT" w:cs="ArialMT"/>
          <w:color w:val="000000"/>
          <w:sz w:val="32"/>
          <w:szCs w:val="32"/>
        </w:rPr>
      </w:pPr>
      <w:r>
        <w:rPr>
          <w:rFonts w:ascii="ArialMT" w:hAnsi="ArialMT" w:cs="ArialMT"/>
          <w:noProof/>
          <w:color w:val="000000"/>
          <w:sz w:val="32"/>
          <w:szCs w:val="32"/>
        </w:rPr>
        <w:drawing>
          <wp:inline distT="0" distB="0" distL="0" distR="0">
            <wp:extent cx="1057275" cy="1057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inline>
        </w:drawing>
      </w:r>
    </w:p>
    <w:p w:rsidR="002D6963" w:rsidRDefault="002D6963" w:rsidP="00282EA4">
      <w:pPr>
        <w:autoSpaceDE w:val="0"/>
        <w:autoSpaceDN w:val="0"/>
        <w:adjustRightInd w:val="0"/>
        <w:jc w:val="center"/>
        <w:rPr>
          <w:rFonts w:ascii="ArialMT" w:hAnsi="ArialMT" w:cs="ArialMT"/>
          <w:color w:val="000000"/>
          <w:sz w:val="32"/>
          <w:szCs w:val="32"/>
        </w:rPr>
      </w:pPr>
    </w:p>
    <w:p w:rsidR="00F06FE1" w:rsidRDefault="00F06FE1" w:rsidP="00282EA4">
      <w:pPr>
        <w:autoSpaceDE w:val="0"/>
        <w:autoSpaceDN w:val="0"/>
        <w:adjustRightInd w:val="0"/>
        <w:jc w:val="center"/>
        <w:rPr>
          <w:rFonts w:ascii="ArialMT" w:hAnsi="ArialMT" w:cs="ArialMT"/>
          <w:color w:val="000000"/>
          <w:sz w:val="32"/>
          <w:szCs w:val="32"/>
        </w:rPr>
      </w:pPr>
    </w:p>
    <w:p w:rsidR="006B387B" w:rsidRDefault="006B387B" w:rsidP="008C7BC9">
      <w:pPr>
        <w:autoSpaceDE w:val="0"/>
        <w:autoSpaceDN w:val="0"/>
        <w:adjustRightInd w:val="0"/>
        <w:rPr>
          <w:rFonts w:ascii="ArialMT" w:hAnsi="ArialMT" w:cs="ArialMT"/>
          <w:color w:val="000000"/>
          <w:sz w:val="32"/>
          <w:szCs w:val="32"/>
        </w:rPr>
      </w:pPr>
    </w:p>
    <w:p w:rsidR="006B387B" w:rsidRDefault="006B387B" w:rsidP="008C7BC9">
      <w:pPr>
        <w:autoSpaceDE w:val="0"/>
        <w:autoSpaceDN w:val="0"/>
        <w:adjustRightInd w:val="0"/>
        <w:rPr>
          <w:rFonts w:ascii="ArialMT" w:hAnsi="ArialMT" w:cs="ArialMT"/>
          <w:color w:val="000000"/>
          <w:sz w:val="32"/>
          <w:szCs w:val="32"/>
        </w:rPr>
      </w:pPr>
    </w:p>
    <w:p w:rsidR="006B387B" w:rsidRDefault="00F06FE1" w:rsidP="008C7BC9">
      <w:pPr>
        <w:autoSpaceDE w:val="0"/>
        <w:autoSpaceDN w:val="0"/>
        <w:adjustRightInd w:val="0"/>
        <w:rPr>
          <w:rFonts w:ascii="ArialMT" w:hAnsi="ArialMT" w:cs="ArialMT"/>
          <w:color w:val="000000"/>
          <w:sz w:val="32"/>
          <w:szCs w:val="32"/>
        </w:rPr>
      </w:pPr>
      <w:r>
        <w:rPr>
          <w:rFonts w:ascii="ArialMT" w:hAnsi="ArialMT" w:cs="ArialMT"/>
          <w:color w:val="000000"/>
          <w:sz w:val="32"/>
          <w:szCs w:val="32"/>
        </w:rPr>
        <w:t>M</w:t>
      </w:r>
      <w:r w:rsidR="00D46656">
        <w:rPr>
          <w:rFonts w:ascii="ArialMT" w:hAnsi="ArialMT" w:cs="ArialMT"/>
          <w:color w:val="000000"/>
          <w:sz w:val="32"/>
          <w:szCs w:val="32"/>
        </w:rPr>
        <w:t xml:space="preserve">arks </w:t>
      </w:r>
      <w:r>
        <w:rPr>
          <w:rFonts w:ascii="ArialMT" w:hAnsi="ArialMT" w:cs="ArialMT"/>
          <w:color w:val="000000"/>
          <w:sz w:val="32"/>
          <w:szCs w:val="32"/>
        </w:rPr>
        <w:t>USA</w:t>
      </w:r>
    </w:p>
    <w:p w:rsidR="006B387B" w:rsidRDefault="006B387B" w:rsidP="008C7BC9">
      <w:pPr>
        <w:autoSpaceDE w:val="0"/>
        <w:autoSpaceDN w:val="0"/>
        <w:adjustRightInd w:val="0"/>
        <w:rPr>
          <w:rFonts w:ascii="ArialMT" w:hAnsi="ArialMT" w:cs="ArialMT"/>
          <w:color w:val="000000"/>
        </w:rPr>
      </w:pPr>
      <w:r>
        <w:rPr>
          <w:rFonts w:ascii="ArialMT" w:hAnsi="ArialMT" w:cs="ArialMT"/>
          <w:color w:val="000000"/>
        </w:rPr>
        <w:t>A Division of the Napco Security Group</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3</w:t>
      </w:r>
      <w:r w:rsidR="00A7173A">
        <w:rPr>
          <w:rFonts w:ascii="ArialMT" w:hAnsi="ArialMT" w:cs="ArialMT"/>
          <w:color w:val="000000"/>
          <w:sz w:val="20"/>
          <w:szCs w:val="20"/>
        </w:rPr>
        <w:t xml:space="preserve">65 </w:t>
      </w:r>
      <w:r>
        <w:rPr>
          <w:rFonts w:ascii="ArialMT" w:hAnsi="ArialMT" w:cs="ArialMT"/>
          <w:color w:val="000000"/>
          <w:sz w:val="20"/>
          <w:szCs w:val="20"/>
        </w:rPr>
        <w:t>Bayview Avenue</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Amityville, New York 11701</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 xml:space="preserve">Phone (631) </w:t>
      </w:r>
      <w:r w:rsidR="00A7173A">
        <w:rPr>
          <w:rFonts w:ascii="ArialMT" w:hAnsi="ArialMT" w:cs="ArialMT"/>
          <w:color w:val="000000"/>
          <w:sz w:val="20"/>
          <w:szCs w:val="20"/>
        </w:rPr>
        <w:t>225</w:t>
      </w:r>
      <w:r>
        <w:rPr>
          <w:rFonts w:ascii="ArialMT" w:hAnsi="ArialMT" w:cs="ArialMT"/>
          <w:color w:val="000000"/>
          <w:sz w:val="20"/>
          <w:szCs w:val="20"/>
        </w:rPr>
        <w:t>-</w:t>
      </w:r>
      <w:r w:rsidR="00A7173A">
        <w:rPr>
          <w:rFonts w:ascii="ArialMT" w:hAnsi="ArialMT" w:cs="ArialMT"/>
          <w:color w:val="000000"/>
          <w:sz w:val="20"/>
          <w:szCs w:val="20"/>
        </w:rPr>
        <w:t>5400</w:t>
      </w:r>
    </w:p>
    <w:p w:rsidR="005472C3" w:rsidRDefault="005472C3"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Toll Free 800-526-0233</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 xml:space="preserve">Fax (631) </w:t>
      </w:r>
      <w:r w:rsidR="00A7173A">
        <w:rPr>
          <w:rFonts w:ascii="ArialMT" w:hAnsi="ArialMT" w:cs="ArialMT"/>
          <w:color w:val="000000"/>
          <w:sz w:val="20"/>
          <w:szCs w:val="20"/>
        </w:rPr>
        <w:t>225</w:t>
      </w:r>
      <w:r>
        <w:rPr>
          <w:rFonts w:ascii="ArialMT" w:hAnsi="ArialMT" w:cs="ArialMT"/>
          <w:color w:val="000000"/>
          <w:sz w:val="20"/>
          <w:szCs w:val="20"/>
        </w:rPr>
        <w:t>-</w:t>
      </w:r>
      <w:r w:rsidR="00A7173A">
        <w:rPr>
          <w:rFonts w:ascii="ArialMT" w:hAnsi="ArialMT" w:cs="ArialMT"/>
          <w:color w:val="000000"/>
          <w:sz w:val="20"/>
          <w:szCs w:val="20"/>
        </w:rPr>
        <w:t>6136</w:t>
      </w:r>
    </w:p>
    <w:p w:rsidR="006B387B" w:rsidRDefault="006B387B" w:rsidP="008C7BC9">
      <w:pPr>
        <w:autoSpaceDE w:val="0"/>
        <w:autoSpaceDN w:val="0"/>
        <w:adjustRightInd w:val="0"/>
        <w:rPr>
          <w:rFonts w:ascii="ArialMT" w:hAnsi="ArialMT" w:cs="ArialMT"/>
          <w:color w:val="000000"/>
          <w:sz w:val="20"/>
          <w:szCs w:val="20"/>
        </w:rPr>
      </w:pPr>
    </w:p>
    <w:p w:rsidR="00F822BE" w:rsidRDefault="00D6210F" w:rsidP="008C7BC9">
      <w:hyperlink r:id="rId9" w:history="1">
        <w:r w:rsidR="00F822BE" w:rsidRPr="00443E13">
          <w:rPr>
            <w:rStyle w:val="Hyperlink"/>
          </w:rPr>
          <w:t>http://www.marksusa.com</w:t>
        </w:r>
      </w:hyperlink>
    </w:p>
    <w:p w:rsidR="00F822BE" w:rsidRDefault="00F822BE" w:rsidP="008C7BC9"/>
    <w:p w:rsidR="006B387B" w:rsidRDefault="006B387B" w:rsidP="008C7BC9"/>
    <w:p w:rsidR="006B387B" w:rsidRDefault="006B387B" w:rsidP="008C7BC9">
      <w:pPr>
        <w:rPr>
          <w:rFonts w:ascii="Arial" w:hAnsi="Arial" w:cs="Arial"/>
          <w:sz w:val="20"/>
          <w:szCs w:val="20"/>
        </w:rPr>
      </w:pPr>
    </w:p>
    <w:p w:rsidR="006B387B" w:rsidRDefault="006B387B" w:rsidP="008C7BC9">
      <w:pPr>
        <w:rPr>
          <w:rFonts w:ascii="Arial" w:hAnsi="Arial" w:cs="Arial"/>
          <w:sz w:val="20"/>
          <w:szCs w:val="20"/>
        </w:rPr>
      </w:pPr>
    </w:p>
    <w:p w:rsidR="006B387B" w:rsidRDefault="006B387B" w:rsidP="008C7BC9">
      <w:pPr>
        <w:tabs>
          <w:tab w:val="left" w:pos="2340"/>
        </w:tabs>
        <w:rPr>
          <w:rFonts w:ascii="Futura Lt BT" w:hAnsi="Futura Lt BT" w:cs="Futura Lt BT"/>
          <w:i/>
          <w:iCs/>
          <w:color w:val="FF0000"/>
        </w:rPr>
      </w:pPr>
      <w:proofErr w:type="spellStart"/>
      <w:r w:rsidRPr="006548BE">
        <w:rPr>
          <w:rFonts w:ascii="Futura Lt BT" w:hAnsi="Futura Lt BT" w:cs="Futura Lt BT"/>
          <w:b/>
          <w:bCs/>
          <w:i/>
          <w:iCs/>
          <w:color w:val="FF0000"/>
        </w:rPr>
        <w:t>Specifiers</w:t>
      </w:r>
      <w:proofErr w:type="spellEnd"/>
      <w:r w:rsidRPr="00073B57">
        <w:rPr>
          <w:rFonts w:ascii="Futura Lt BT" w:hAnsi="Futura Lt BT" w:cs="Futura Lt BT"/>
          <w:i/>
          <w:iCs/>
          <w:color w:val="FF0000"/>
        </w:rPr>
        <w:t>: Click on the ¶ icon in the WORD toolbar to reveal detailed instructions</w:t>
      </w:r>
    </w:p>
    <w:p w:rsidR="006B387B" w:rsidRDefault="006B387B" w:rsidP="008C7BC9">
      <w:pPr>
        <w:rPr>
          <w:u w:val="single"/>
        </w:rPr>
      </w:pPr>
    </w:p>
    <w:p w:rsidR="006B387B" w:rsidRPr="008C7BC9" w:rsidRDefault="006B387B" w:rsidP="008C7BC9">
      <w:pPr>
        <w:rPr>
          <w:rFonts w:ascii="Arial Rounded MT Bold" w:hAnsi="Arial Rounded MT Bold" w:cs="Arial Rounded MT Bold"/>
          <w:i/>
          <w:iCs/>
        </w:rPr>
      </w:pPr>
      <w:r w:rsidRPr="008C7BC9">
        <w:rPr>
          <w:rFonts w:ascii="Arial Rounded MT Bold" w:hAnsi="Arial Rounded MT Bold" w:cs="Arial Rounded MT Bold"/>
          <w:u w:val="single"/>
        </w:rPr>
        <w:t>DISCLAIMER</w:t>
      </w:r>
      <w:r w:rsidRPr="008C7BC9">
        <w:rPr>
          <w:rFonts w:ascii="Arial Rounded MT Bold" w:hAnsi="Arial Rounded MT Bold" w:cs="Arial Rounded MT Bold"/>
        </w:rPr>
        <w:t xml:space="preserve">: Specification requires the sole professional judgment and expertise of the qualified </w:t>
      </w:r>
      <w:proofErr w:type="spellStart"/>
      <w:r w:rsidRPr="008C7BC9">
        <w:rPr>
          <w:rFonts w:ascii="Arial Rounded MT Bold" w:hAnsi="Arial Rounded MT Bold" w:cs="Arial Rounded MT Bold"/>
        </w:rPr>
        <w:t>Specifier</w:t>
      </w:r>
      <w:proofErr w:type="spellEnd"/>
      <w:r w:rsidRPr="008C7BC9">
        <w:rPr>
          <w:rFonts w:ascii="Arial Rounded MT Bold" w:hAnsi="Arial Rounded MT Bold" w:cs="Arial Rounded MT Bold"/>
        </w:rPr>
        <w:t xml:space="preserve"> and Design Professional to adapt the information to the specific needs for the Building Owner and the Project, to coordinate with their Construction Document Process, and to meet all the applicable building codes, regulations and laws. </w:t>
      </w:r>
      <w:proofErr w:type="gramStart"/>
      <w:r w:rsidR="001B6FA1">
        <w:rPr>
          <w:rFonts w:ascii="Arial Rounded MT Bold" w:hAnsi="Arial Rounded MT Bold" w:cs="Arial Rounded MT Bold"/>
        </w:rPr>
        <w:t>Marks USA</w:t>
      </w:r>
      <w:r w:rsidR="009B04C1">
        <w:rPr>
          <w:rFonts w:ascii="Arial Rounded MT Bold" w:hAnsi="Arial Rounded MT Bold" w:cs="Arial Rounded MT Bold"/>
        </w:rPr>
        <w:t xml:space="preserve"> </w:t>
      </w:r>
      <w:r w:rsidRPr="008C7BC9">
        <w:rPr>
          <w:rFonts w:ascii="Arial Rounded MT Bold" w:hAnsi="Arial Rounded MT Bold" w:cs="Arial Rounded MT Bold"/>
        </w:rPr>
        <w:t>(A Napco Security Group Company) expressly disclaims</w:t>
      </w:r>
      <w:proofErr w:type="gramEnd"/>
      <w:r w:rsidRPr="008C7BC9">
        <w:rPr>
          <w:rFonts w:ascii="Arial Rounded MT Bold" w:hAnsi="Arial Rounded MT Bold" w:cs="Arial Rounded MT Bold"/>
        </w:rPr>
        <w:t xml:space="preserve"> any warranty of merchantability or fitness for particular purpose of the product or project.</w:t>
      </w:r>
    </w:p>
    <w:p w:rsidR="006B387B" w:rsidRDefault="006B387B" w:rsidP="008C7BC9">
      <w:pPr>
        <w:tabs>
          <w:tab w:val="left" w:pos="2340"/>
        </w:tabs>
        <w:rPr>
          <w:rFonts w:ascii="Arial" w:hAnsi="Arial" w:cs="Arial"/>
          <w:b/>
          <w:bCs/>
          <w:vanish/>
          <w:color w:val="FF0000"/>
          <w:sz w:val="20"/>
          <w:szCs w:val="20"/>
        </w:rPr>
      </w:pPr>
    </w:p>
    <w:p w:rsidR="006B387B" w:rsidRDefault="006B387B" w:rsidP="008C7BC9">
      <w:pPr>
        <w:tabs>
          <w:tab w:val="left" w:pos="2340"/>
        </w:tabs>
        <w:rPr>
          <w:rFonts w:ascii="Arial" w:hAnsi="Arial" w:cs="Arial"/>
          <w:b/>
          <w:bCs/>
          <w:vanish/>
          <w:color w:val="FF0000"/>
          <w:sz w:val="20"/>
          <w:szCs w:val="20"/>
        </w:rPr>
      </w:pPr>
    </w:p>
    <w:p w:rsidR="006B387B" w:rsidRDefault="006B387B" w:rsidP="008C7BC9">
      <w:pPr>
        <w:tabs>
          <w:tab w:val="left" w:pos="2340"/>
        </w:tabs>
        <w:rPr>
          <w:rFonts w:ascii="Arial" w:hAnsi="Arial" w:cs="Arial"/>
          <w:i/>
          <w:iCs/>
          <w:vanish/>
          <w:color w:val="FF0000"/>
          <w:sz w:val="20"/>
          <w:szCs w:val="20"/>
        </w:rPr>
      </w:pPr>
      <w:r w:rsidRPr="00626D63">
        <w:rPr>
          <w:rFonts w:ascii="Arial" w:hAnsi="Arial" w:cs="Arial"/>
          <w:b/>
          <w:bCs/>
          <w:i/>
          <w:iCs/>
          <w:vanish/>
          <w:color w:val="FF0000"/>
          <w:sz w:val="20"/>
          <w:szCs w:val="20"/>
        </w:rPr>
        <w:t>Specifier Note</w:t>
      </w:r>
      <w:r w:rsidRPr="00626D63">
        <w:rPr>
          <w:rFonts w:ascii="Arial" w:hAnsi="Arial" w:cs="Arial"/>
          <w:i/>
          <w:iCs/>
          <w:vanish/>
          <w:color w:val="FF0000"/>
          <w:sz w:val="20"/>
          <w:szCs w:val="20"/>
        </w:rPr>
        <w:t xml:space="preserve">:  edit the guide specifications to fit the needs of specific projects. Contact a </w:t>
      </w:r>
      <w:r w:rsidR="00445D2D">
        <w:rPr>
          <w:rFonts w:ascii="Arial" w:hAnsi="Arial" w:cs="Arial"/>
          <w:i/>
          <w:iCs/>
          <w:vanish/>
          <w:color w:val="FF0000"/>
          <w:sz w:val="20"/>
          <w:szCs w:val="20"/>
        </w:rPr>
        <w:t>Marks USA</w:t>
      </w:r>
      <w:r>
        <w:rPr>
          <w:rFonts w:ascii="Arial" w:hAnsi="Arial" w:cs="Arial"/>
          <w:i/>
          <w:iCs/>
          <w:vanish/>
          <w:color w:val="FF0000"/>
          <w:sz w:val="20"/>
          <w:szCs w:val="20"/>
        </w:rPr>
        <w:t xml:space="preserve"> </w:t>
      </w:r>
      <w:r w:rsidRPr="00626D63">
        <w:rPr>
          <w:rFonts w:ascii="Arial" w:hAnsi="Arial" w:cs="Arial"/>
          <w:i/>
          <w:iCs/>
          <w:vanish/>
          <w:color w:val="FF0000"/>
          <w:sz w:val="20"/>
          <w:szCs w:val="20"/>
        </w:rPr>
        <w:t>Product Representative to assist in appropriate product selections.</w:t>
      </w:r>
    </w:p>
    <w:p w:rsidR="006B387B" w:rsidRPr="00C57843" w:rsidRDefault="006B387B" w:rsidP="008C7BC9">
      <w:pPr>
        <w:tabs>
          <w:tab w:val="left" w:pos="2340"/>
        </w:tabs>
        <w:rPr>
          <w:rFonts w:ascii="Arial" w:hAnsi="Arial" w:cs="Arial"/>
          <w:i/>
          <w:iCs/>
          <w:vanish/>
          <w:color w:val="FF0000"/>
          <w:sz w:val="20"/>
          <w:szCs w:val="20"/>
        </w:rPr>
      </w:pPr>
    </w:p>
    <w:p w:rsidR="006B387B" w:rsidRPr="003377D3" w:rsidRDefault="006B387B" w:rsidP="008C7BC9">
      <w:pPr>
        <w:pStyle w:val="BodyText2"/>
        <w:tabs>
          <w:tab w:val="left" w:pos="2340"/>
        </w:tabs>
        <w:jc w:val="both"/>
        <w:rPr>
          <w:rFonts w:ascii="Arial" w:hAnsi="Arial" w:cs="Arial"/>
          <w:strike/>
          <w:vanish/>
        </w:rPr>
      </w:pPr>
      <w:r w:rsidRPr="00626D63">
        <w:rPr>
          <w:rFonts w:ascii="Arial" w:hAnsi="Arial" w:cs="Arial"/>
          <w:vanish/>
        </w:rPr>
        <w:t>References have been made within the text of the specification to MasterFormat 201</w:t>
      </w:r>
      <w:r w:rsidR="00EF0818">
        <w:rPr>
          <w:rFonts w:ascii="Arial" w:hAnsi="Arial" w:cs="Arial"/>
          <w:vanish/>
        </w:rPr>
        <w:t>2</w:t>
      </w:r>
      <w:r w:rsidRPr="00626D63">
        <w:rPr>
          <w:rFonts w:ascii="Arial" w:hAnsi="Arial" w:cs="Arial"/>
          <w:vanish/>
        </w:rPr>
        <w:t xml:space="preserve"> Section numbers and titles;</w:t>
      </w:r>
      <w:r w:rsidRPr="00626D63">
        <w:rPr>
          <w:rFonts w:ascii="Arial" w:hAnsi="Arial" w:cs="Arial"/>
          <w:strike/>
          <w:vanish/>
          <w:color w:val="9BBB59"/>
        </w:rPr>
        <w:t xml:space="preserve"> </w:t>
      </w:r>
    </w:p>
    <w:p w:rsidR="006B387B" w:rsidRDefault="006B387B" w:rsidP="008C7BC9">
      <w:pPr>
        <w:jc w:val="both"/>
        <w:rPr>
          <w:rFonts w:ascii="Arial" w:hAnsi="Arial" w:cs="Arial"/>
          <w:i/>
          <w:iCs/>
          <w:vanish/>
          <w:color w:val="FF0000"/>
          <w:sz w:val="20"/>
          <w:szCs w:val="20"/>
        </w:rPr>
      </w:pPr>
    </w:p>
    <w:p w:rsidR="006B387B" w:rsidRDefault="006B387B">
      <w:pPr>
        <w:rPr>
          <w:rFonts w:ascii="Arial" w:hAnsi="Arial" w:cs="Arial"/>
          <w:sz w:val="44"/>
          <w:szCs w:val="44"/>
        </w:rPr>
      </w:pPr>
      <w:r>
        <w:rPr>
          <w:rFonts w:ascii="Arial" w:hAnsi="Arial" w:cs="Arial"/>
          <w:sz w:val="44"/>
          <w:szCs w:val="44"/>
        </w:rPr>
        <w:br w:type="page"/>
      </w:r>
    </w:p>
    <w:p w:rsidR="006B387B" w:rsidRPr="008C7BC9" w:rsidRDefault="006B387B" w:rsidP="00133CD8">
      <w:pPr>
        <w:jc w:val="center"/>
        <w:rPr>
          <w:rFonts w:ascii="Arial" w:hAnsi="Arial" w:cs="Arial"/>
          <w:sz w:val="24"/>
          <w:szCs w:val="24"/>
        </w:rPr>
      </w:pPr>
      <w:r w:rsidRPr="008C7BC9">
        <w:rPr>
          <w:rFonts w:ascii="Arial" w:hAnsi="Arial" w:cs="Arial"/>
          <w:sz w:val="24"/>
          <w:szCs w:val="24"/>
        </w:rPr>
        <w:lastRenderedPageBreak/>
        <w:t xml:space="preserve">SECTION </w:t>
      </w:r>
      <w:r>
        <w:rPr>
          <w:rFonts w:ascii="Arial" w:hAnsi="Arial" w:cs="Arial"/>
          <w:sz w:val="24"/>
          <w:szCs w:val="24"/>
        </w:rPr>
        <w:t>08 7</w:t>
      </w:r>
      <w:r w:rsidR="00B4462F">
        <w:rPr>
          <w:rFonts w:ascii="Arial" w:hAnsi="Arial" w:cs="Arial"/>
          <w:sz w:val="24"/>
          <w:szCs w:val="24"/>
        </w:rPr>
        <w:t>1</w:t>
      </w:r>
      <w:r>
        <w:rPr>
          <w:rFonts w:ascii="Arial" w:hAnsi="Arial" w:cs="Arial"/>
          <w:sz w:val="24"/>
          <w:szCs w:val="24"/>
        </w:rPr>
        <w:t> </w:t>
      </w:r>
      <w:r w:rsidR="00F85799">
        <w:rPr>
          <w:rFonts w:ascii="Arial" w:hAnsi="Arial" w:cs="Arial"/>
          <w:sz w:val="24"/>
          <w:szCs w:val="24"/>
        </w:rPr>
        <w:t>53</w:t>
      </w:r>
    </w:p>
    <w:p w:rsidR="006B387B" w:rsidRDefault="00F85799" w:rsidP="00DA04E6">
      <w:pPr>
        <w:tabs>
          <w:tab w:val="left" w:pos="1890"/>
          <w:tab w:val="left" w:pos="2250"/>
        </w:tabs>
        <w:jc w:val="center"/>
        <w:rPr>
          <w:rFonts w:ascii="Arial" w:hAnsi="Arial" w:cs="Arial"/>
          <w:sz w:val="24"/>
          <w:szCs w:val="24"/>
        </w:rPr>
      </w:pPr>
      <w:r>
        <w:rPr>
          <w:rFonts w:ascii="Arial" w:hAnsi="Arial" w:cs="Arial"/>
          <w:sz w:val="24"/>
          <w:szCs w:val="24"/>
        </w:rPr>
        <w:t xml:space="preserve">SECURITY </w:t>
      </w:r>
      <w:r w:rsidR="00B4462F">
        <w:rPr>
          <w:rFonts w:ascii="Arial" w:hAnsi="Arial" w:cs="Arial"/>
          <w:sz w:val="24"/>
          <w:szCs w:val="24"/>
        </w:rPr>
        <w:t>DOOR HARDWARE</w:t>
      </w:r>
    </w:p>
    <w:p w:rsidR="006B387B" w:rsidRDefault="006B387B" w:rsidP="00E510B9">
      <w:pPr>
        <w:tabs>
          <w:tab w:val="left" w:pos="1890"/>
          <w:tab w:val="left" w:pos="2250"/>
        </w:tabs>
        <w:jc w:val="center"/>
        <w:rPr>
          <w:rFonts w:ascii="Arial" w:hAnsi="Arial" w:cs="Arial"/>
          <w:sz w:val="24"/>
          <w:szCs w:val="24"/>
        </w:rPr>
      </w:pPr>
    </w:p>
    <w:p w:rsidR="006B387B" w:rsidRPr="00E510B9" w:rsidRDefault="006B387B" w:rsidP="00E510B9">
      <w:pPr>
        <w:pStyle w:val="Part"/>
        <w:rPr>
          <w:b w:val="0"/>
          <w:bCs w:val="0"/>
        </w:rPr>
      </w:pPr>
      <w:r w:rsidRPr="00E510B9">
        <w:rPr>
          <w:b w:val="0"/>
          <w:bCs w:val="0"/>
        </w:rPr>
        <w:t>PART 1 - GENERAL</w:t>
      </w:r>
    </w:p>
    <w:p w:rsidR="006B387B" w:rsidRDefault="006B387B" w:rsidP="008C7BC9">
      <w:pPr>
        <w:pStyle w:val="ART"/>
      </w:pPr>
      <w:r w:rsidRPr="008C7BC9">
        <w:t>SUMMARY</w:t>
      </w:r>
    </w:p>
    <w:p w:rsidR="00D6210F" w:rsidRPr="00E87204" w:rsidRDefault="006B387B" w:rsidP="00D6210F">
      <w:pPr>
        <w:pStyle w:val="PR1"/>
      </w:pPr>
      <w:r w:rsidRPr="00E87204">
        <w:t xml:space="preserve">Section </w:t>
      </w:r>
      <w:r w:rsidR="00245CFD" w:rsidRPr="00E87204">
        <w:t>i</w:t>
      </w:r>
      <w:r w:rsidRPr="00E87204">
        <w:t>ncludes</w:t>
      </w:r>
      <w:r w:rsidR="002E184A" w:rsidRPr="00E87204">
        <w:t xml:space="preserve"> high performance, valued engineering locksets which tests to 3,000,000 +</w:t>
      </w:r>
      <w:r w:rsidR="00245CFD" w:rsidRPr="00E87204">
        <w:t xml:space="preserve"> </w:t>
      </w:r>
      <w:r w:rsidR="002E184A" w:rsidRPr="00E87204">
        <w:t xml:space="preserve">cycles (3 times </w:t>
      </w:r>
      <w:r w:rsidR="007B54B5" w:rsidRPr="00E87204">
        <w:t xml:space="preserve">the </w:t>
      </w:r>
      <w:r w:rsidR="002E184A" w:rsidRPr="00E87204">
        <w:t>BHMA Grade 1 standard)</w:t>
      </w:r>
      <w:r w:rsidRPr="00E87204">
        <w:t>:</w:t>
      </w:r>
    </w:p>
    <w:p w:rsidR="00E65274" w:rsidRPr="00E65274" w:rsidRDefault="00E65274" w:rsidP="00E65274">
      <w:pPr>
        <w:pStyle w:val="PRT"/>
        <w:numPr>
          <w:ilvl w:val="0"/>
          <w:numId w:val="0"/>
        </w:numPr>
        <w:rPr>
          <w:rFonts w:ascii="Times New Roman" w:hAnsi="Times New Roman" w:cs="Times New Roman"/>
          <w:vanish/>
          <w:color w:val="FF0000"/>
          <w:sz w:val="22"/>
          <w:szCs w:val="22"/>
        </w:rPr>
      </w:pPr>
      <w:r w:rsidRPr="00E65274">
        <w:rPr>
          <w:rFonts w:ascii="Times New Roman" w:hAnsi="Times New Roman" w:cs="Times New Roman"/>
          <w:vanish/>
          <w:color w:val="FF0000"/>
          <w:sz w:val="22"/>
          <w:szCs w:val="22"/>
        </w:rPr>
        <w:t xml:space="preserve">Specifier Note: Coordinate requirements with Division 28 section describing </w:t>
      </w:r>
      <w:r w:rsidR="004D0943">
        <w:rPr>
          <w:rFonts w:ascii="Times New Roman" w:hAnsi="Times New Roman" w:cs="Times New Roman"/>
          <w:vanish/>
          <w:color w:val="FF0000"/>
          <w:sz w:val="22"/>
          <w:szCs w:val="22"/>
        </w:rPr>
        <w:t xml:space="preserve">Electronic Access Control and Intrusion detection </w:t>
      </w:r>
      <w:r w:rsidRPr="00E65274">
        <w:rPr>
          <w:rFonts w:ascii="Times New Roman" w:hAnsi="Times New Roman" w:cs="Times New Roman"/>
          <w:vanish/>
          <w:color w:val="FF0000"/>
          <w:sz w:val="22"/>
          <w:szCs w:val="22"/>
        </w:rPr>
        <w:t xml:space="preserve">Procedures. </w:t>
      </w:r>
    </w:p>
    <w:p w:rsidR="00D31179" w:rsidRPr="00E65274" w:rsidRDefault="003948CA" w:rsidP="005472C3">
      <w:pPr>
        <w:pStyle w:val="PR2"/>
        <w:ind w:hanging="486"/>
        <w:rPr>
          <w:vanish/>
        </w:rPr>
      </w:pPr>
      <w:r w:rsidRPr="00E65274">
        <w:rPr>
          <w:vanish/>
        </w:rPr>
        <w:t xml:space="preserve">High-performance </w:t>
      </w:r>
      <w:r w:rsidR="00E65274" w:rsidRPr="00E65274">
        <w:rPr>
          <w:vanish/>
        </w:rPr>
        <w:t xml:space="preserve">Security </w:t>
      </w:r>
      <w:r w:rsidRPr="00E65274">
        <w:rPr>
          <w:vanish/>
        </w:rPr>
        <w:t>Door Hardware products including the following:</w:t>
      </w:r>
    </w:p>
    <w:p w:rsidR="003948CA" w:rsidRDefault="00A44FC7" w:rsidP="003948CA">
      <w:pPr>
        <w:pStyle w:val="PR3"/>
      </w:pPr>
      <w:r>
        <w:t>Mortise Locks</w:t>
      </w:r>
      <w:r w:rsidR="00E32007">
        <w:t>ets</w:t>
      </w:r>
    </w:p>
    <w:p w:rsidR="00A44FC7" w:rsidRDefault="00E32007" w:rsidP="003948CA">
      <w:pPr>
        <w:pStyle w:val="PR3"/>
      </w:pPr>
      <w:r>
        <w:t>Cylindrical Locksets</w:t>
      </w:r>
    </w:p>
    <w:p w:rsidR="00E32007" w:rsidRDefault="00E32007" w:rsidP="003948CA">
      <w:pPr>
        <w:pStyle w:val="PR3"/>
      </w:pPr>
      <w:r>
        <w:t>Electrified Locksets</w:t>
      </w:r>
    </w:p>
    <w:p w:rsidR="00E32007" w:rsidRDefault="00E32007" w:rsidP="003948CA">
      <w:pPr>
        <w:pStyle w:val="PR3"/>
      </w:pPr>
      <w:r>
        <w:t>Tubular Locksets</w:t>
      </w:r>
    </w:p>
    <w:p w:rsidR="00E32007" w:rsidRDefault="00E32007" w:rsidP="003948CA">
      <w:pPr>
        <w:pStyle w:val="PR3"/>
      </w:pPr>
      <w:r>
        <w:t xml:space="preserve">Deadbolts and </w:t>
      </w:r>
      <w:proofErr w:type="spellStart"/>
      <w:r>
        <w:t>Deadlatches</w:t>
      </w:r>
      <w:proofErr w:type="spellEnd"/>
    </w:p>
    <w:p w:rsidR="00E32007" w:rsidRDefault="00E32007" w:rsidP="003948CA">
      <w:pPr>
        <w:pStyle w:val="PR3"/>
      </w:pPr>
      <w:r>
        <w:t>Biometrics</w:t>
      </w:r>
    </w:p>
    <w:p w:rsidR="00E32007" w:rsidRPr="00C420D2" w:rsidRDefault="00E32007" w:rsidP="003948CA">
      <w:pPr>
        <w:pStyle w:val="PR3"/>
      </w:pPr>
      <w:r w:rsidRPr="00C420D2">
        <w:t>Electronic Access Control Locksets</w:t>
      </w:r>
    </w:p>
    <w:p w:rsidR="00E32007" w:rsidRDefault="00E32007" w:rsidP="003948CA">
      <w:pPr>
        <w:pStyle w:val="PR3"/>
      </w:pPr>
      <w:r>
        <w:t>Gate Locks</w:t>
      </w:r>
    </w:p>
    <w:p w:rsidR="00E32007" w:rsidRDefault="00E32007" w:rsidP="003948CA">
      <w:pPr>
        <w:pStyle w:val="PR3"/>
      </w:pPr>
      <w:r>
        <w:t>Institutional Life Safety Mortise Locksets</w:t>
      </w:r>
    </w:p>
    <w:p w:rsidR="00E32007" w:rsidRDefault="00E32007" w:rsidP="003948CA">
      <w:pPr>
        <w:pStyle w:val="PR3"/>
      </w:pPr>
      <w:r>
        <w:t>Hospital Push</w:t>
      </w:r>
      <w:r w:rsidR="002154C0">
        <w:t>/</w:t>
      </w:r>
      <w:r>
        <w:t>Pulls</w:t>
      </w:r>
      <w:r w:rsidR="002154C0">
        <w:t xml:space="preserve"> Locksets</w:t>
      </w:r>
    </w:p>
    <w:p w:rsidR="0040697D" w:rsidRDefault="0040697D" w:rsidP="003948CA">
      <w:pPr>
        <w:pStyle w:val="PR3"/>
      </w:pPr>
      <w:r>
        <w:t>High Security Cylinders</w:t>
      </w:r>
    </w:p>
    <w:p w:rsidR="00C36518" w:rsidRDefault="00C36518" w:rsidP="00C36518">
      <w:pPr>
        <w:pStyle w:val="PR1"/>
      </w:pPr>
      <w:r>
        <w:t>Related Sections</w:t>
      </w:r>
      <w:r w:rsidR="000154EB">
        <w:t>:</w:t>
      </w:r>
    </w:p>
    <w:p w:rsidR="000154EB" w:rsidRDefault="000154EB" w:rsidP="000154EB">
      <w:pPr>
        <w:pStyle w:val="PR2"/>
      </w:pPr>
      <w:r>
        <w:t>Section [28 1</w:t>
      </w:r>
      <w:r w:rsidR="004D0943">
        <w:t>0</w:t>
      </w:r>
      <w:r>
        <w:t xml:space="preserve"> </w:t>
      </w:r>
      <w:r w:rsidR="004D0943">
        <w:t>00</w:t>
      </w:r>
      <w:r>
        <w:t xml:space="preserve"> </w:t>
      </w:r>
      <w:r w:rsidR="00502AE7">
        <w:t>- Electronic Access Control and Intrusion Detection]</w:t>
      </w:r>
    </w:p>
    <w:p w:rsidR="006B387B" w:rsidRPr="008C7BC9" w:rsidRDefault="006B387B" w:rsidP="00C35A2A">
      <w:pPr>
        <w:pStyle w:val="ART"/>
      </w:pPr>
      <w:r w:rsidRPr="008C7BC9">
        <w:t>REFERENCES</w:t>
      </w:r>
    </w:p>
    <w:p w:rsidR="006B387B" w:rsidRPr="008C7BC9" w:rsidRDefault="006B387B" w:rsidP="008C7BC9">
      <w:pPr>
        <w:pStyle w:val="CMT"/>
      </w:pPr>
      <w:r w:rsidRPr="008C7BC9">
        <w:t>Specifier Note The specifier may include the following statement in Division 01, Section describing References.</w:t>
      </w:r>
    </w:p>
    <w:p w:rsidR="006B387B" w:rsidRDefault="006B387B" w:rsidP="00134DF2">
      <w:pPr>
        <w:pStyle w:val="PR1"/>
      </w:pPr>
      <w:r>
        <w:t>American National Standards Institute (ANSI):</w:t>
      </w:r>
    </w:p>
    <w:p w:rsidR="006B387B" w:rsidRDefault="006B387B" w:rsidP="009E48A9">
      <w:pPr>
        <w:pStyle w:val="PR2"/>
        <w:tabs>
          <w:tab w:val="clear" w:pos="1206"/>
          <w:tab w:val="left" w:pos="1260"/>
        </w:tabs>
        <w:ind w:left="1260" w:hanging="270"/>
      </w:pPr>
      <w:r>
        <w:t>ANSI</w:t>
      </w:r>
      <w:r w:rsidR="00062E6C">
        <w:t>/BHMA</w:t>
      </w:r>
      <w:r w:rsidR="006A222A">
        <w:t xml:space="preserve"> </w:t>
      </w:r>
      <w:r w:rsidR="00014BE8">
        <w:t>A</w:t>
      </w:r>
      <w:r w:rsidR="006A222A">
        <w:t>1</w:t>
      </w:r>
      <w:r>
        <w:t>56.</w:t>
      </w:r>
      <w:r w:rsidR="00E41461">
        <w:t>13</w:t>
      </w:r>
      <w:r w:rsidR="00062E6C">
        <w:t>-2005</w:t>
      </w:r>
      <w:r w:rsidR="00E34E99">
        <w:t>; S</w:t>
      </w:r>
      <w:r w:rsidR="005F28E0">
        <w:t>tandard for Mortise locks including the operational test, security tests, cycle tests, finish tests, material evaluation tests and dimensional criteria.</w:t>
      </w:r>
    </w:p>
    <w:p w:rsidR="000B76F8" w:rsidRDefault="000B76F8" w:rsidP="003928E1">
      <w:pPr>
        <w:pStyle w:val="PR2"/>
        <w:tabs>
          <w:tab w:val="clear" w:pos="1206"/>
          <w:tab w:val="clear" w:pos="1476"/>
          <w:tab w:val="left" w:pos="990"/>
          <w:tab w:val="left" w:pos="1260"/>
        </w:tabs>
        <w:ind w:left="1260" w:hanging="270"/>
      </w:pPr>
      <w:bookmarkStart w:id="2" w:name="OLE_LINK3"/>
      <w:bookmarkStart w:id="3" w:name="OLE_LINK4"/>
      <w:r w:rsidRPr="000B76F8">
        <w:t>ANSI/BHMA A156.2-2003</w:t>
      </w:r>
      <w:bookmarkEnd w:id="2"/>
      <w:bookmarkEnd w:id="3"/>
      <w:r w:rsidRPr="000B76F8">
        <w:t xml:space="preserve">; Standard </w:t>
      </w:r>
      <w:r>
        <w:t>for</w:t>
      </w:r>
      <w:r w:rsidRPr="000B76F8">
        <w:t xml:space="preserve"> bored and preassembled locks and latches, and includes general information, definitions, dimensional criteria, tests (procedures and required equipment) and their required results to meet grade standards.</w:t>
      </w:r>
    </w:p>
    <w:p w:rsidR="00C35A2A" w:rsidRDefault="00C35A2A" w:rsidP="003928E1">
      <w:pPr>
        <w:pStyle w:val="PR1"/>
      </w:pPr>
      <w:r>
        <w:t>Underwriters Laboratory (UL)</w:t>
      </w:r>
      <w:r w:rsidR="006A222A">
        <w:t>:</w:t>
      </w:r>
    </w:p>
    <w:p w:rsidR="006A222A" w:rsidRDefault="006A222A" w:rsidP="003928E1">
      <w:pPr>
        <w:pStyle w:val="PR2"/>
        <w:numPr>
          <w:ilvl w:val="0"/>
          <w:numId w:val="0"/>
        </w:numPr>
        <w:tabs>
          <w:tab w:val="clear" w:pos="1206"/>
          <w:tab w:val="left" w:pos="1260"/>
        </w:tabs>
        <w:ind w:left="990"/>
      </w:pPr>
      <w:r>
        <w:t xml:space="preserve">1. </w:t>
      </w:r>
      <w:r>
        <w:tab/>
        <w:t xml:space="preserve">UL </w:t>
      </w:r>
      <w:r w:rsidR="00CB28A1">
        <w:t>–</w:t>
      </w:r>
      <w:r>
        <w:t xml:space="preserve"> </w:t>
      </w:r>
      <w:r w:rsidR="00CB28A1">
        <w:t xml:space="preserve">1034; Standard of Safety for Burglary-Resistant Electric </w:t>
      </w:r>
      <w:r w:rsidR="00CB28A1">
        <w:rPr>
          <w:vanish/>
        </w:rPr>
        <w:br/>
      </w:r>
      <w:r w:rsidR="00CB28A1">
        <w:t>Locking Mechanisms.</w:t>
      </w:r>
      <w:r w:rsidR="00475465">
        <w:t xml:space="preserve"> </w:t>
      </w:r>
    </w:p>
    <w:p w:rsidR="006B387B" w:rsidRDefault="006B387B" w:rsidP="008C7BC9">
      <w:pPr>
        <w:pStyle w:val="ART"/>
      </w:pPr>
      <w:r>
        <w:t>SUBMITTALS</w:t>
      </w:r>
    </w:p>
    <w:p w:rsidR="006B387B" w:rsidRPr="0009074E" w:rsidRDefault="006B387B" w:rsidP="008C7BC9">
      <w:pPr>
        <w:pStyle w:val="CMT"/>
      </w:pPr>
      <w:r w:rsidRPr="0009074E">
        <w:t xml:space="preserve">Specifier Note: Coordinate requirements with Division 01, section describing Submittal Procedures. </w:t>
      </w:r>
    </w:p>
    <w:p w:rsidR="006B387B" w:rsidRDefault="006B387B" w:rsidP="00A030C9">
      <w:pPr>
        <w:pStyle w:val="PR1"/>
        <w:numPr>
          <w:ilvl w:val="4"/>
          <w:numId w:val="12"/>
        </w:numPr>
        <w:tabs>
          <w:tab w:val="left" w:pos="1116"/>
        </w:tabs>
      </w:pPr>
      <w:r>
        <w:t>Product Data</w:t>
      </w:r>
      <w:r w:rsidR="00A93AA3">
        <w:t>:</w:t>
      </w:r>
    </w:p>
    <w:p w:rsidR="006B387B" w:rsidRDefault="006B387B" w:rsidP="007A6161">
      <w:pPr>
        <w:pStyle w:val="PR2"/>
        <w:tabs>
          <w:tab w:val="left" w:pos="1566"/>
        </w:tabs>
      </w:pPr>
      <w:r>
        <w:t>Submit manufacturer current technical literature for each type of product.</w:t>
      </w:r>
    </w:p>
    <w:p w:rsidR="006B387B" w:rsidRDefault="006B387B" w:rsidP="001C0135">
      <w:pPr>
        <w:pStyle w:val="PR1"/>
      </w:pPr>
      <w:r>
        <w:t>Shop Drawings:</w:t>
      </w:r>
    </w:p>
    <w:p w:rsidR="006B387B" w:rsidRDefault="006B387B" w:rsidP="007A6161">
      <w:pPr>
        <w:pStyle w:val="PR2"/>
      </w:pPr>
      <w:r>
        <w:t>Include details, dimensions, and attachments to other work.</w:t>
      </w:r>
    </w:p>
    <w:p w:rsidR="006B387B" w:rsidRPr="00AE04E1" w:rsidRDefault="006B387B" w:rsidP="00A030C9">
      <w:pPr>
        <w:pStyle w:val="PR1"/>
      </w:pPr>
      <w:r>
        <w:t>Finish Hardware Schedule</w:t>
      </w:r>
      <w:r w:rsidRPr="003B3FD8">
        <w:rPr>
          <w:color w:val="0070C0"/>
        </w:rPr>
        <w:t>:</w:t>
      </w:r>
    </w:p>
    <w:p w:rsidR="006B387B" w:rsidRDefault="006B387B" w:rsidP="007A6161">
      <w:pPr>
        <w:pStyle w:val="PR2"/>
        <w:tabs>
          <w:tab w:val="left" w:pos="900"/>
        </w:tabs>
      </w:pPr>
      <w:r w:rsidRPr="003B3FD8">
        <w:t xml:space="preserve">Coordinate finish hardware schedule with </w:t>
      </w:r>
      <w:r>
        <w:t>project Door Hardware Consultant</w:t>
      </w:r>
      <w:r w:rsidRPr="003B3FD8">
        <w:t xml:space="preserve"> </w:t>
      </w:r>
    </w:p>
    <w:p w:rsidR="006B387B" w:rsidRDefault="006B387B" w:rsidP="00656423">
      <w:pPr>
        <w:pStyle w:val="PR2"/>
        <w:tabs>
          <w:tab w:val="left" w:pos="270"/>
          <w:tab w:val="left" w:pos="1170"/>
        </w:tabs>
        <w:ind w:left="1170" w:hanging="270"/>
      </w:pPr>
      <w:r>
        <w:t>Coordinate hardware with doors, frames and related work to ensure proper size, thickness, hand, function and finish of hardware. Organize hardware schedule into "hardware sets" indicating complete designations of every item required for each door or opening; and include the following information:</w:t>
      </w:r>
    </w:p>
    <w:p w:rsidR="006B387B" w:rsidRDefault="006B387B" w:rsidP="00B01692">
      <w:pPr>
        <w:pStyle w:val="PR3"/>
        <w:tabs>
          <w:tab w:val="left" w:pos="270"/>
        </w:tabs>
        <w:ind w:hanging="846"/>
      </w:pPr>
      <w:r>
        <w:t>Type, style, function, size and finish of each hardware item.</w:t>
      </w:r>
    </w:p>
    <w:p w:rsidR="006B387B" w:rsidRDefault="006B387B" w:rsidP="00A93AA3">
      <w:pPr>
        <w:pStyle w:val="PR3"/>
        <w:tabs>
          <w:tab w:val="left" w:pos="270"/>
        </w:tabs>
        <w:ind w:hanging="846"/>
      </w:pPr>
      <w:r>
        <w:lastRenderedPageBreak/>
        <w:t>Name and manufacturer of each item.</w:t>
      </w:r>
    </w:p>
    <w:p w:rsidR="006B387B" w:rsidRDefault="006B387B" w:rsidP="00A93AA3">
      <w:pPr>
        <w:pStyle w:val="PR3"/>
        <w:tabs>
          <w:tab w:val="left" w:pos="270"/>
        </w:tabs>
        <w:ind w:hanging="846"/>
      </w:pPr>
      <w:r>
        <w:t>Fastenings and other pertinent information.</w:t>
      </w:r>
    </w:p>
    <w:p w:rsidR="006B387B" w:rsidRDefault="006B387B" w:rsidP="00026230">
      <w:pPr>
        <w:pStyle w:val="PR3"/>
        <w:tabs>
          <w:tab w:val="clear" w:pos="2016"/>
          <w:tab w:val="left" w:pos="270"/>
          <w:tab w:val="left" w:pos="1980"/>
        </w:tabs>
        <w:ind w:left="1980" w:hanging="810"/>
      </w:pPr>
      <w:r>
        <w:t>Location of hardware set cross-referenced to indications on drawings both on floor plans and in door and frame schedule.</w:t>
      </w:r>
    </w:p>
    <w:p w:rsidR="006B387B" w:rsidRDefault="006B387B" w:rsidP="00A93AA3">
      <w:pPr>
        <w:pStyle w:val="PR3"/>
        <w:tabs>
          <w:tab w:val="left" w:pos="270"/>
        </w:tabs>
        <w:ind w:hanging="846"/>
      </w:pPr>
      <w:r>
        <w:t>Explanation of all abbreviations, symbols, codes, etc.</w:t>
      </w:r>
    </w:p>
    <w:p w:rsidR="006B387B" w:rsidRDefault="006B387B" w:rsidP="00A93AA3">
      <w:pPr>
        <w:pStyle w:val="PR3"/>
        <w:tabs>
          <w:tab w:val="left" w:pos="270"/>
        </w:tabs>
        <w:ind w:hanging="846"/>
      </w:pPr>
      <w:r>
        <w:t>Mounting locations for hardware.</w:t>
      </w:r>
    </w:p>
    <w:p w:rsidR="006B387B" w:rsidRDefault="006B387B" w:rsidP="00A93AA3">
      <w:pPr>
        <w:pStyle w:val="PR3"/>
        <w:tabs>
          <w:tab w:val="left" w:pos="270"/>
        </w:tabs>
        <w:ind w:hanging="846"/>
      </w:pPr>
      <w:r>
        <w:t>Door and frame sizes and materials.</w:t>
      </w:r>
    </w:p>
    <w:p w:rsidR="006B387B" w:rsidRDefault="006B387B" w:rsidP="00A030C9">
      <w:pPr>
        <w:pStyle w:val="PR1"/>
      </w:pPr>
      <w:r w:rsidRPr="003E30D3">
        <w:t xml:space="preserve">Wiring Diagrams: </w:t>
      </w:r>
      <w:r w:rsidR="00A93AA3">
        <w:t>Provide c</w:t>
      </w:r>
      <w:r w:rsidRPr="003E30D3">
        <w:t xml:space="preserve">omplete system wiring diagrams for all </w:t>
      </w:r>
      <w:r w:rsidR="002806B9">
        <w:t>electronic access locksets.</w:t>
      </w:r>
    </w:p>
    <w:p w:rsidR="00A93AA3" w:rsidRPr="003E30D3" w:rsidRDefault="00A93AA3" w:rsidP="00A030C9">
      <w:pPr>
        <w:pStyle w:val="PR1"/>
      </w:pPr>
      <w:r>
        <w:t>Installation Instructions: Provide manufacturers written installation and finish instructions for finish hardware. Send installation instructions to site with hardware.</w:t>
      </w:r>
    </w:p>
    <w:p w:rsidR="006B387B" w:rsidRPr="008C7BC9" w:rsidRDefault="006B387B" w:rsidP="008C7BC9">
      <w:pPr>
        <w:pStyle w:val="CMT"/>
        <w:rPr>
          <w:b/>
          <w:bCs/>
        </w:rPr>
      </w:pPr>
      <w:r w:rsidRPr="00D349FB">
        <w:t>Specifier Note</w:t>
      </w:r>
      <w:r w:rsidRPr="008C7BC9">
        <w:t xml:space="preserve">: Coordinate requirements with Division 01, section describing Quality Assurance Procedures. </w:t>
      </w:r>
    </w:p>
    <w:p w:rsidR="006B387B" w:rsidRDefault="006B387B" w:rsidP="008C7BC9">
      <w:pPr>
        <w:pStyle w:val="ART"/>
      </w:pPr>
      <w:r w:rsidRPr="008C7BC9">
        <w:t>QUALITY</w:t>
      </w:r>
      <w:r>
        <w:t xml:space="preserve"> ASSURANCE</w:t>
      </w:r>
    </w:p>
    <w:p w:rsidR="006B387B" w:rsidRDefault="006B387B" w:rsidP="00F72316">
      <w:pPr>
        <w:pStyle w:val="PR1"/>
        <w:tabs>
          <w:tab w:val="clear" w:pos="936"/>
          <w:tab w:val="left" w:pos="810"/>
        </w:tabs>
      </w:pPr>
      <w:r>
        <w:t>Qualifications</w:t>
      </w:r>
    </w:p>
    <w:p w:rsidR="006B387B" w:rsidRDefault="006B387B" w:rsidP="00AE256F">
      <w:pPr>
        <w:pStyle w:val="PR2"/>
        <w:tabs>
          <w:tab w:val="left" w:pos="1710"/>
        </w:tabs>
        <w:ind w:hanging="666"/>
      </w:pPr>
      <w:r>
        <w:t>Manufacturer:</w:t>
      </w:r>
    </w:p>
    <w:p w:rsidR="005D5D12" w:rsidRDefault="006B387B" w:rsidP="00F72316">
      <w:pPr>
        <w:pStyle w:val="PR2"/>
        <w:numPr>
          <w:ilvl w:val="0"/>
          <w:numId w:val="0"/>
        </w:numPr>
        <w:tabs>
          <w:tab w:val="clear" w:pos="1206"/>
          <w:tab w:val="left" w:pos="1170"/>
        </w:tabs>
        <w:ind w:left="1170"/>
      </w:pPr>
      <w:r>
        <w:t xml:space="preserve">The manufacturer shall have a minimum of ten years </w:t>
      </w:r>
      <w:bookmarkStart w:id="4" w:name="_GoBack"/>
      <w:bookmarkEnd w:id="4"/>
      <w:r>
        <w:t>experience in the production of Door Hardware.</w:t>
      </w:r>
    </w:p>
    <w:p w:rsidR="006B387B" w:rsidRDefault="006B387B" w:rsidP="006320A3">
      <w:pPr>
        <w:pStyle w:val="ART"/>
        <w:tabs>
          <w:tab w:val="clear" w:pos="954"/>
          <w:tab w:val="left" w:pos="810"/>
        </w:tabs>
      </w:pPr>
      <w:r>
        <w:t>DELIVERY, STORAGE &amp; HANDLING</w:t>
      </w:r>
    </w:p>
    <w:p w:rsidR="006B387B" w:rsidRDefault="006B387B" w:rsidP="00190165">
      <w:pPr>
        <w:pStyle w:val="PR1"/>
        <w:tabs>
          <w:tab w:val="clear" w:pos="936"/>
          <w:tab w:val="left" w:pos="270"/>
          <w:tab w:val="left" w:pos="810"/>
        </w:tabs>
      </w:pPr>
      <w:r>
        <w:t>Delivery and Acceptance Requirements:</w:t>
      </w:r>
    </w:p>
    <w:p w:rsidR="006B387B" w:rsidRDefault="006B387B" w:rsidP="003200D1">
      <w:pPr>
        <w:pStyle w:val="PR2"/>
        <w:tabs>
          <w:tab w:val="left" w:pos="810"/>
        </w:tabs>
        <w:ind w:left="1170" w:hanging="360"/>
      </w:pPr>
      <w:r w:rsidRPr="003200D1">
        <w:t>Mark</w:t>
      </w:r>
      <w:r>
        <w:t xml:space="preserve"> or tag each item of hardware, with identification related to final hardware schedule, and </w:t>
      </w:r>
      <w:r w:rsidRPr="009001C5">
        <w:t>include</w:t>
      </w:r>
      <w:r>
        <w:t xml:space="preserve"> basic installation instructions with each item or package.</w:t>
      </w:r>
    </w:p>
    <w:p w:rsidR="006B387B" w:rsidRDefault="006B387B" w:rsidP="00AE256F">
      <w:pPr>
        <w:pStyle w:val="PR2"/>
        <w:tabs>
          <w:tab w:val="left" w:pos="810"/>
        </w:tabs>
        <w:ind w:hanging="666"/>
      </w:pPr>
      <w:r>
        <w:t>Wrap and crate finished components and assemblies to prevent damage to finished items.</w:t>
      </w:r>
    </w:p>
    <w:p w:rsidR="006B387B" w:rsidRDefault="006B387B" w:rsidP="003200D1">
      <w:pPr>
        <w:pStyle w:val="PR2"/>
        <w:tabs>
          <w:tab w:val="left" w:pos="1170"/>
        </w:tabs>
        <w:ind w:left="1170" w:hanging="360"/>
      </w:pPr>
      <w:r>
        <w:t>Deliver individually packaged hardware items at the proper time and location (shop or project site) for installation.</w:t>
      </w:r>
    </w:p>
    <w:p w:rsidR="006B387B" w:rsidRDefault="006B387B" w:rsidP="00AE256F">
      <w:pPr>
        <w:pStyle w:val="PR2"/>
        <w:ind w:hanging="666"/>
      </w:pPr>
      <w:r>
        <w:t xml:space="preserve">Determine </w:t>
      </w:r>
      <w:r w:rsidRPr="009001C5">
        <w:t>and</w:t>
      </w:r>
      <w:r>
        <w:t xml:space="preserve"> coordinate the openings for delivery and installation of equipment.</w:t>
      </w:r>
    </w:p>
    <w:p w:rsidR="006B387B" w:rsidRDefault="006B387B" w:rsidP="00656423">
      <w:pPr>
        <w:pStyle w:val="PR1"/>
        <w:tabs>
          <w:tab w:val="left" w:pos="270"/>
          <w:tab w:val="left" w:pos="810"/>
        </w:tabs>
        <w:ind w:left="1116" w:hanging="756"/>
      </w:pPr>
      <w:r>
        <w:t>Storage and Protection:</w:t>
      </w:r>
      <w:r w:rsidRPr="00E9055A">
        <w:t xml:space="preserve"> </w:t>
      </w:r>
    </w:p>
    <w:p w:rsidR="006B387B" w:rsidRDefault="006B387B" w:rsidP="006F5E79">
      <w:pPr>
        <w:pStyle w:val="PR2"/>
        <w:tabs>
          <w:tab w:val="left" w:pos="1170"/>
        </w:tabs>
        <w:ind w:left="1170" w:hanging="360"/>
      </w:pPr>
      <w:r w:rsidRPr="007F74BE">
        <w:t>Hardware</w:t>
      </w:r>
      <w:r>
        <w:t xml:space="preserve"> received, but not installed shall be placed in secured storage.  Control handling to prevent losses and delays before and after installation.</w:t>
      </w:r>
    </w:p>
    <w:p w:rsidR="006B387B" w:rsidRDefault="006B387B" w:rsidP="008C7BC9">
      <w:pPr>
        <w:pStyle w:val="ART"/>
      </w:pPr>
      <w:r w:rsidRPr="00542E15">
        <w:t>WARRANTY</w:t>
      </w:r>
    </w:p>
    <w:p w:rsidR="006B387B" w:rsidRDefault="006B387B" w:rsidP="00656423">
      <w:pPr>
        <w:pStyle w:val="PR1"/>
        <w:tabs>
          <w:tab w:val="left" w:pos="1116"/>
        </w:tabs>
        <w:ind w:left="1116" w:hanging="756"/>
      </w:pPr>
      <w:r>
        <w:t>Manufacturer’s Warranty:</w:t>
      </w:r>
    </w:p>
    <w:p w:rsidR="0032301A" w:rsidRPr="0032301A" w:rsidRDefault="0032301A" w:rsidP="0032301A">
      <w:pPr>
        <w:pStyle w:val="PR2"/>
        <w:tabs>
          <w:tab w:val="clear" w:pos="1476"/>
          <w:tab w:val="left" w:pos="1170"/>
        </w:tabs>
        <w:ind w:left="1170" w:hanging="270"/>
      </w:pPr>
      <w:bookmarkStart w:id="5" w:name="a126"/>
      <w:bookmarkStart w:id="6" w:name="a5"/>
      <w:bookmarkEnd w:id="5"/>
      <w:bookmarkEnd w:id="6"/>
      <w:r w:rsidRPr="00DB4FB3">
        <w:t xml:space="preserve">Lifetime Mechanical </w:t>
      </w:r>
      <w:r w:rsidR="00DB4FB3" w:rsidRPr="00DB4FB3">
        <w:t xml:space="preserve">Limited </w:t>
      </w:r>
      <w:r w:rsidRPr="00DB4FB3">
        <w:t>Warranty</w:t>
      </w:r>
      <w:r>
        <w:t xml:space="preserve"> - </w:t>
      </w:r>
      <w:r w:rsidRPr="0032301A">
        <w:t>MARKS USA warrants that its products are free from defects in materials and workmanship. This warranty is limited to the lifetime of the door on which our lock is installed. In the event our product does not conform to this warranty, MARKS USA will repair or replace the product free of charge. This warranty does not cover defects or damage arising from improper installation, lack of or improper maintenance, improper storage, shipping and handling, ordinary wear and tear, misuse, abuse, accident, unauthorized service, or use with unauthorized non-MARKS products or parts. We reserve the right to make changes in materials, components or manufacturing methods. Liability under all warranties expressed or implied is limited to replacement of the defective goods. This warranty does not cover nor provide for the reimbursement or payment of incidental or consequential damages. Additionally, the company will not warrant ANSI A156.2 Grade 2 lever</w:t>
      </w:r>
      <w:r>
        <w:t xml:space="preserve"> </w:t>
      </w:r>
      <w:r w:rsidRPr="0032301A">
        <w:t>product installed in</w:t>
      </w:r>
      <w:r w:rsidR="009F2B48">
        <w:t xml:space="preserve"> </w:t>
      </w:r>
      <w:r w:rsidRPr="0032301A">
        <w:t>educational facilities and student housing.</w:t>
      </w:r>
    </w:p>
    <w:p w:rsidR="00102DE1" w:rsidRPr="00A468B0" w:rsidRDefault="0032301A" w:rsidP="00102DE1">
      <w:pPr>
        <w:pStyle w:val="PR2"/>
        <w:ind w:left="1206" w:hanging="396"/>
      </w:pPr>
      <w:r w:rsidRPr="00DB4FB3">
        <w:t>Two Y</w:t>
      </w:r>
      <w:r w:rsidR="00102DE1" w:rsidRPr="00DB4FB3">
        <w:t xml:space="preserve">ear Electronic </w:t>
      </w:r>
      <w:r w:rsidR="00DB4FB3" w:rsidRPr="00DB4FB3">
        <w:t xml:space="preserve">Limited </w:t>
      </w:r>
      <w:r w:rsidR="00102DE1" w:rsidRPr="00DB4FB3">
        <w:t>Warranty</w:t>
      </w:r>
      <w:r w:rsidR="00102DE1" w:rsidRPr="0032301A">
        <w:t xml:space="preserve"> – Marks USA warrants to the original purchaser that its products are free from defects in materials and workmanship so long as they occupy the premises. In the event our product does not conform to this warranty, MARKS</w:t>
      </w:r>
      <w:r w:rsidR="00433087" w:rsidRPr="0032301A">
        <w:t xml:space="preserve"> </w:t>
      </w:r>
      <w:r w:rsidR="00102DE1" w:rsidRPr="0032301A">
        <w:t xml:space="preserve">USA will </w:t>
      </w:r>
      <w:r w:rsidR="00102DE1" w:rsidRPr="0032301A">
        <w:lastRenderedPageBreak/>
        <w:t>repair or replace the product free of charge at its sole discretion. This warranty does not cover defects or damage arising from improper installation, lack of or improper maintenance, improper storage, shipping and handling, improper application or specification, ordinary wear and tear, misuse, abuse, accident, improper voltage, unauthorized service, or use with unauthorized non-MARKS products or parts</w:t>
      </w:r>
      <w:r w:rsidR="00102DE1" w:rsidRPr="00A468B0">
        <w:rPr>
          <w:color w:val="333333"/>
        </w:rPr>
        <w:t>.</w:t>
      </w:r>
    </w:p>
    <w:p w:rsidR="006B387B" w:rsidRPr="00C57843" w:rsidRDefault="006B387B" w:rsidP="008C7BC9">
      <w:pPr>
        <w:pStyle w:val="CMT"/>
        <w:rPr>
          <w:b/>
          <w:bCs/>
        </w:rPr>
      </w:pPr>
      <w:r w:rsidRPr="00D349FB">
        <w:rPr>
          <w:sz w:val="24"/>
          <w:szCs w:val="24"/>
        </w:rPr>
        <w:t>Specifier Note</w:t>
      </w:r>
      <w:r w:rsidRPr="00C57843">
        <w:t xml:space="preserve">: Product Information is proprietary to </w:t>
      </w:r>
      <w:r w:rsidR="00445D2D">
        <w:t>Marks USA</w:t>
      </w:r>
      <w:r>
        <w:t>. I</w:t>
      </w:r>
      <w:r w:rsidRPr="00C57843">
        <w:t xml:space="preserve">f additional products are required for competitive procurement, contact </w:t>
      </w:r>
      <w:r w:rsidR="00445D2D">
        <w:t>Marks USA</w:t>
      </w:r>
      <w:r>
        <w:t xml:space="preserve"> </w:t>
      </w:r>
      <w:r w:rsidRPr="00C57843">
        <w:t>for assistance.</w:t>
      </w:r>
    </w:p>
    <w:p w:rsidR="006B387B" w:rsidRPr="008C7BC9" w:rsidRDefault="006B387B" w:rsidP="00E510B9">
      <w:pPr>
        <w:pStyle w:val="PRT"/>
      </w:pPr>
      <w:r w:rsidRPr="008C7BC9">
        <w:t>PRODUCTS</w:t>
      </w:r>
    </w:p>
    <w:p w:rsidR="006B387B" w:rsidRDefault="006B387B" w:rsidP="008C7BC9">
      <w:pPr>
        <w:pStyle w:val="ART"/>
      </w:pPr>
      <w:r>
        <w:t>MANUFACTURERS</w:t>
      </w:r>
    </w:p>
    <w:p w:rsidR="006B387B" w:rsidRDefault="006B387B" w:rsidP="003468AB">
      <w:pPr>
        <w:pStyle w:val="PR1"/>
      </w:pPr>
      <w:r>
        <w:t>List of approved manufacturers:</w:t>
      </w:r>
    </w:p>
    <w:p w:rsidR="006B387B" w:rsidRDefault="009339E0" w:rsidP="00B6681F">
      <w:pPr>
        <w:pStyle w:val="PR2"/>
        <w:tabs>
          <w:tab w:val="clear" w:pos="1206"/>
          <w:tab w:val="left" w:pos="1260"/>
        </w:tabs>
        <w:ind w:left="1260" w:hanging="360"/>
      </w:pPr>
      <w:r>
        <w:t>Marks USA</w:t>
      </w:r>
    </w:p>
    <w:p w:rsidR="006B387B" w:rsidRDefault="006B387B" w:rsidP="002A4526">
      <w:pPr>
        <w:pStyle w:val="PR2"/>
        <w:numPr>
          <w:ilvl w:val="0"/>
          <w:numId w:val="0"/>
        </w:numPr>
        <w:tabs>
          <w:tab w:val="clear" w:pos="1206"/>
          <w:tab w:val="left" w:pos="1260"/>
        </w:tabs>
        <w:ind w:left="1260"/>
      </w:pPr>
      <w:r>
        <w:t>3</w:t>
      </w:r>
      <w:r w:rsidR="009339E0">
        <w:t>65</w:t>
      </w:r>
      <w:r>
        <w:t xml:space="preserve"> Bayview Ave.</w:t>
      </w:r>
    </w:p>
    <w:p w:rsidR="006B387B" w:rsidRDefault="006B387B" w:rsidP="002A4526">
      <w:pPr>
        <w:pStyle w:val="PR2"/>
        <w:numPr>
          <w:ilvl w:val="0"/>
          <w:numId w:val="0"/>
        </w:numPr>
        <w:tabs>
          <w:tab w:val="clear" w:pos="1206"/>
          <w:tab w:val="left" w:pos="1260"/>
        </w:tabs>
        <w:ind w:left="1260"/>
      </w:pPr>
      <w:r>
        <w:t>Amityville, N.Y. 11701</w:t>
      </w:r>
    </w:p>
    <w:p w:rsidR="006B387B" w:rsidRDefault="006B387B"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 xml:space="preserve">Phone (631) </w:t>
      </w:r>
      <w:r w:rsidR="009339E0">
        <w:rPr>
          <w:rFonts w:ascii="ArialMT" w:hAnsi="ArialMT" w:cs="ArialMT"/>
          <w:color w:val="000000"/>
          <w:sz w:val="20"/>
          <w:szCs w:val="20"/>
        </w:rPr>
        <w:t>225-5400</w:t>
      </w:r>
    </w:p>
    <w:p w:rsidR="006B387B" w:rsidRDefault="006B387B"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 xml:space="preserve">Fax (631) </w:t>
      </w:r>
      <w:r w:rsidR="009339E0">
        <w:rPr>
          <w:rFonts w:ascii="ArialMT" w:hAnsi="ArialMT" w:cs="ArialMT"/>
          <w:color w:val="000000"/>
          <w:sz w:val="20"/>
          <w:szCs w:val="20"/>
        </w:rPr>
        <w:t>225</w:t>
      </w:r>
      <w:r>
        <w:rPr>
          <w:rFonts w:ascii="ArialMT" w:hAnsi="ArialMT" w:cs="ArialMT"/>
          <w:color w:val="000000"/>
          <w:sz w:val="20"/>
          <w:szCs w:val="20"/>
        </w:rPr>
        <w:t>-</w:t>
      </w:r>
      <w:r w:rsidR="009339E0">
        <w:rPr>
          <w:rFonts w:ascii="ArialMT" w:hAnsi="ArialMT" w:cs="ArialMT"/>
          <w:color w:val="000000"/>
          <w:sz w:val="20"/>
          <w:szCs w:val="20"/>
        </w:rPr>
        <w:t>6136</w:t>
      </w:r>
    </w:p>
    <w:p w:rsidR="006B387B" w:rsidRPr="00233975" w:rsidRDefault="006B387B" w:rsidP="008C7BC9">
      <w:pPr>
        <w:pStyle w:val="ART"/>
      </w:pPr>
      <w:r w:rsidRPr="00233975">
        <w:t>ASSEMBLY</w:t>
      </w:r>
    </w:p>
    <w:p w:rsidR="006B387B" w:rsidRDefault="00B6681F" w:rsidP="003468AB">
      <w:pPr>
        <w:pStyle w:val="PR1"/>
        <w:numPr>
          <w:ilvl w:val="0"/>
          <w:numId w:val="0"/>
        </w:numPr>
        <w:ind w:left="360"/>
      </w:pPr>
      <w:r>
        <w:t>A</w:t>
      </w:r>
      <w:r w:rsidR="003468AB">
        <w:t>.</w:t>
      </w:r>
      <w:r w:rsidR="003468AB">
        <w:tab/>
      </w:r>
      <w:r w:rsidRPr="00C420D2">
        <w:t>Loc</w:t>
      </w:r>
      <w:r w:rsidR="00CC195C" w:rsidRPr="00C420D2">
        <w:t xml:space="preserve">ksets to be </w:t>
      </w:r>
      <w:r w:rsidR="006B387B" w:rsidRPr="00C420D2">
        <w:t xml:space="preserve">manufactured by </w:t>
      </w:r>
      <w:r w:rsidR="00445D2D" w:rsidRPr="00C420D2">
        <w:t>Marks USA</w:t>
      </w:r>
      <w:r w:rsidR="006B387B" w:rsidRPr="00C420D2">
        <w:t xml:space="preserve"> of Amityville, NY.</w:t>
      </w:r>
      <w:r w:rsidR="001D73D7" w:rsidRPr="00C420D2">
        <w:t xml:space="preserve"> 11701</w:t>
      </w:r>
    </w:p>
    <w:p w:rsidR="005D5D12" w:rsidRPr="00E87204" w:rsidRDefault="005D5D12" w:rsidP="005D5D12">
      <w:pPr>
        <w:pStyle w:val="PR2"/>
      </w:pPr>
      <w:r w:rsidRPr="00E87204">
        <w:t>Locksets shall be cycle tested to three million plus cycles.</w:t>
      </w:r>
    </w:p>
    <w:p w:rsidR="005A54B0" w:rsidRPr="00E87204" w:rsidRDefault="005A54B0" w:rsidP="005D5D12">
      <w:pPr>
        <w:pStyle w:val="PR2"/>
      </w:pPr>
      <w:r w:rsidRPr="00E87204">
        <w:t>Locksets shall contain a life time mechanical warranty.</w:t>
      </w:r>
    </w:p>
    <w:p w:rsidR="005D5D12" w:rsidRPr="00E87204" w:rsidRDefault="005D5D12" w:rsidP="005D5D12">
      <w:pPr>
        <w:pStyle w:val="PR2"/>
      </w:pPr>
      <w:r w:rsidRPr="00E87204">
        <w:t xml:space="preserve">Locksets shall </w:t>
      </w:r>
      <w:r w:rsidR="00EB02CE" w:rsidRPr="00E87204">
        <w:t>meet Buy America for Government &amp; GSA work projects.</w:t>
      </w:r>
    </w:p>
    <w:p w:rsidR="00297ECE" w:rsidRPr="00297ECE" w:rsidRDefault="00297ECE" w:rsidP="00297ECE">
      <w:pPr>
        <w:pStyle w:val="PRT"/>
        <w:numPr>
          <w:ilvl w:val="0"/>
          <w:numId w:val="0"/>
        </w:numPr>
        <w:tabs>
          <w:tab w:val="left" w:pos="2340"/>
        </w:tabs>
        <w:rPr>
          <w:rFonts w:ascii="Times New Roman" w:hAnsi="Times New Roman" w:cs="Times New Roman"/>
          <w:iCs/>
          <w:vanish/>
          <w:color w:val="FF0000"/>
        </w:rPr>
      </w:pPr>
      <w:r w:rsidRPr="00D349FB">
        <w:rPr>
          <w:rFonts w:ascii="Times New Roman" w:hAnsi="Times New Roman" w:cs="Times New Roman"/>
          <w:vanish/>
          <w:color w:val="FF0000"/>
        </w:rPr>
        <w:t>Specifier Note</w:t>
      </w:r>
      <w:r w:rsidRPr="00297ECE">
        <w:rPr>
          <w:rFonts w:ascii="Times New Roman" w:hAnsi="Times New Roman" w:cs="Times New Roman"/>
          <w:vanish/>
          <w:color w:val="FF0000"/>
        </w:rPr>
        <w:t xml:space="preserve">: The following </w:t>
      </w:r>
      <w:r>
        <w:rPr>
          <w:rFonts w:ascii="Times New Roman" w:hAnsi="Times New Roman" w:cs="Times New Roman"/>
          <w:vanish/>
          <w:color w:val="FF0000"/>
        </w:rPr>
        <w:t>products are referenced by the Marks USA Catalog Designations</w:t>
      </w:r>
      <w:r w:rsidR="00D70475">
        <w:rPr>
          <w:rFonts w:ascii="Times New Roman" w:hAnsi="Times New Roman" w:cs="Times New Roman"/>
          <w:vanish/>
          <w:color w:val="FF0000"/>
        </w:rPr>
        <w:t xml:space="preserve"> and the Ansi Function numbers. </w:t>
      </w:r>
      <w:r w:rsidRPr="00297ECE">
        <w:rPr>
          <w:rFonts w:ascii="Times New Roman" w:hAnsi="Times New Roman" w:cs="Times New Roman"/>
          <w:vanish/>
          <w:color w:val="FF0000"/>
        </w:rPr>
        <w:t xml:space="preserve">Make the necessary insertions and deletions </w:t>
      </w:r>
      <w:r w:rsidRPr="00297ECE">
        <w:rPr>
          <w:rFonts w:ascii="Times New Roman" w:hAnsi="Times New Roman" w:cs="Times New Roman"/>
          <w:iCs/>
          <w:vanish/>
          <w:color w:val="FF0000"/>
        </w:rPr>
        <w:t xml:space="preserve">to fit the needs of specific projects. </w:t>
      </w:r>
      <w:bookmarkStart w:id="7" w:name="OLE_LINK5"/>
      <w:bookmarkStart w:id="8" w:name="OLE_LINK6"/>
      <w:r w:rsidRPr="00297ECE">
        <w:rPr>
          <w:rFonts w:ascii="Times New Roman" w:hAnsi="Times New Roman" w:cs="Times New Roman"/>
          <w:iCs/>
          <w:vanish/>
          <w:color w:val="FF0000"/>
        </w:rPr>
        <w:t>Refer to the Marks USA Catalog for detailed specifications for each type assembly. Contact a Marks USA Product Representative to assist in the appropriate product selections.</w:t>
      </w:r>
    </w:p>
    <w:bookmarkEnd w:id="7"/>
    <w:bookmarkEnd w:id="8"/>
    <w:p w:rsidR="006B387B" w:rsidRDefault="00B6681F" w:rsidP="003468AB">
      <w:pPr>
        <w:pStyle w:val="PR1"/>
        <w:numPr>
          <w:ilvl w:val="0"/>
          <w:numId w:val="0"/>
        </w:numPr>
        <w:tabs>
          <w:tab w:val="left" w:pos="1116"/>
        </w:tabs>
        <w:ind w:left="360"/>
      </w:pPr>
      <w:r>
        <w:t>B</w:t>
      </w:r>
      <w:r w:rsidR="003468AB">
        <w:t>.</w:t>
      </w:r>
      <w:r w:rsidR="003468AB">
        <w:tab/>
      </w:r>
      <w:r w:rsidR="006B387B">
        <w:t xml:space="preserve">Provide configuration of lock as required by </w:t>
      </w:r>
      <w:r w:rsidR="00156E2A">
        <w:t>H</w:t>
      </w:r>
      <w:r w:rsidR="006B387B">
        <w:t xml:space="preserve">ardware </w:t>
      </w:r>
      <w:r w:rsidR="00156E2A">
        <w:t>G</w:t>
      </w:r>
      <w:r w:rsidR="006B387B">
        <w:t>roup:</w:t>
      </w:r>
    </w:p>
    <w:p w:rsidR="006B387B" w:rsidRPr="00C24443" w:rsidRDefault="00297ECE" w:rsidP="00B6681F">
      <w:pPr>
        <w:pStyle w:val="PR2"/>
        <w:tabs>
          <w:tab w:val="left" w:pos="810"/>
          <w:tab w:val="left" w:pos="900"/>
        </w:tabs>
        <w:ind w:left="1206" w:hanging="306"/>
        <w:rPr>
          <w:b/>
        </w:rPr>
      </w:pPr>
      <w:r w:rsidRPr="00C24443">
        <w:rPr>
          <w:b/>
        </w:rPr>
        <w:t xml:space="preserve">SERIES 1000 </w:t>
      </w:r>
      <w:r w:rsidR="00B137D0">
        <w:rPr>
          <w:b/>
        </w:rPr>
        <w:t>–</w:t>
      </w:r>
      <w:r w:rsidRPr="00C24443">
        <w:rPr>
          <w:b/>
        </w:rPr>
        <w:t xml:space="preserve"> MORTISE</w:t>
      </w:r>
      <w:r w:rsidR="008F6F56">
        <w:rPr>
          <w:b/>
        </w:rPr>
        <w:t xml:space="preserve"> – CERTIFIED FOR OPERATIONAL GRADES </w:t>
      </w:r>
      <w:r w:rsidR="00B137D0">
        <w:rPr>
          <w:b/>
        </w:rPr>
        <w:t>(GRADE 1)</w:t>
      </w:r>
    </w:p>
    <w:p w:rsidR="00C453A0" w:rsidRDefault="00C453A0" w:rsidP="0085623B">
      <w:pPr>
        <w:pStyle w:val="PR3"/>
        <w:tabs>
          <w:tab w:val="left" w:pos="3690"/>
          <w:tab w:val="left" w:pos="4230"/>
          <w:tab w:val="left" w:pos="4320"/>
        </w:tabs>
      </w:pPr>
      <w:bookmarkStart w:id="9" w:name="OLE_LINK1"/>
      <w:bookmarkStart w:id="10" w:name="OLE_LINK2"/>
      <w:r>
        <w:t>5BA-N thru 5WV-N</w:t>
      </w:r>
      <w:r w:rsidR="00B25460">
        <w:t xml:space="preserve">  </w:t>
      </w:r>
      <w:r w:rsidR="00377074">
        <w:tab/>
      </w:r>
      <w:r w:rsidR="00377074">
        <w:tab/>
      </w:r>
      <w:r w:rsidR="00377074">
        <w:tab/>
      </w:r>
      <w:r w:rsidR="00B25460">
        <w:t>(F01)</w:t>
      </w:r>
      <w:r w:rsidR="004D75DE">
        <w:t xml:space="preserve"> – PASSAGE/CLOSET LATCHSET</w:t>
      </w:r>
    </w:p>
    <w:bookmarkEnd w:id="9"/>
    <w:bookmarkEnd w:id="10"/>
    <w:p w:rsidR="00C453A0" w:rsidRDefault="00C453A0" w:rsidP="00EF3792">
      <w:pPr>
        <w:pStyle w:val="PR3"/>
        <w:tabs>
          <w:tab w:val="left" w:pos="3600"/>
          <w:tab w:val="left" w:pos="3780"/>
          <w:tab w:val="left" w:pos="4230"/>
          <w:tab w:val="left" w:pos="4410"/>
          <w:tab w:val="left" w:pos="4500"/>
        </w:tabs>
      </w:pPr>
      <w:r>
        <w:t>5BA-L thru 5WV-L</w:t>
      </w:r>
      <w:r w:rsidR="00B25460">
        <w:t xml:space="preserve"> </w:t>
      </w:r>
      <w:r w:rsidR="00EF3792">
        <w:tab/>
      </w:r>
      <w:r w:rsidR="00EF3792">
        <w:tab/>
      </w:r>
      <w:r w:rsidR="00EF3792">
        <w:tab/>
      </w:r>
      <w:r w:rsidR="00EF3792">
        <w:tab/>
      </w:r>
      <w:r w:rsidR="00EF3792">
        <w:tab/>
      </w:r>
      <w:r w:rsidR="00B25460">
        <w:t>(F02)</w:t>
      </w:r>
      <w:r w:rsidR="004D75DE">
        <w:t xml:space="preserve"> – PRIVACY LOCK</w:t>
      </w:r>
    </w:p>
    <w:p w:rsidR="00C453A0" w:rsidRDefault="00C453A0" w:rsidP="00C453A0">
      <w:pPr>
        <w:pStyle w:val="PR3"/>
      </w:pPr>
      <w:r>
        <w:t>5BA-E thru 5WV-E</w:t>
      </w:r>
      <w:r w:rsidR="00B25460">
        <w:t xml:space="preserve">  </w:t>
      </w:r>
      <w:r w:rsidR="00EF3792">
        <w:tab/>
      </w:r>
      <w:r w:rsidR="00EF3792">
        <w:tab/>
      </w:r>
      <w:r w:rsidR="00EF3792">
        <w:tab/>
      </w:r>
      <w:r w:rsidR="00B25460">
        <w:t>(F0</w:t>
      </w:r>
      <w:r w:rsidR="008F6F56">
        <w:t>4</w:t>
      </w:r>
      <w:r w:rsidR="00B25460">
        <w:t>)</w:t>
      </w:r>
      <w:r w:rsidR="004D75DE">
        <w:t xml:space="preserve"> – ENTRY/OFFICE LOCK</w:t>
      </w:r>
    </w:p>
    <w:p w:rsidR="00C453A0" w:rsidRDefault="00C453A0" w:rsidP="00C453A0">
      <w:pPr>
        <w:pStyle w:val="PR3"/>
      </w:pPr>
      <w:r>
        <w:t>5BA-J thru 5WV-J</w:t>
      </w:r>
      <w:r w:rsidR="00B25460">
        <w:t xml:space="preserve">  </w:t>
      </w:r>
      <w:r w:rsidR="00EF3792">
        <w:tab/>
      </w:r>
      <w:r w:rsidR="00EF3792">
        <w:tab/>
      </w:r>
      <w:r w:rsidR="00EF3792">
        <w:tab/>
      </w:r>
      <w:r w:rsidR="00B25460">
        <w:t>(F0</w:t>
      </w:r>
      <w:r w:rsidR="008F6F56">
        <w:t>5</w:t>
      </w:r>
      <w:r w:rsidR="00B25460">
        <w:t>)</w:t>
      </w:r>
      <w:r w:rsidR="004D75DE">
        <w:t xml:space="preserve"> – CLASSROOM LOCK</w:t>
      </w:r>
    </w:p>
    <w:p w:rsidR="00C453A0" w:rsidRDefault="00C453A0" w:rsidP="00C453A0">
      <w:pPr>
        <w:pStyle w:val="PR3"/>
      </w:pPr>
      <w:r>
        <w:t>5BA-</w:t>
      </w:r>
      <w:r w:rsidR="00C42B33">
        <w:t>JM</w:t>
      </w:r>
      <w:r>
        <w:t xml:space="preserve"> thru 5WV-</w:t>
      </w:r>
      <w:r w:rsidR="00C42B33">
        <w:t>JM</w:t>
      </w:r>
      <w:r w:rsidR="00EF3792">
        <w:tab/>
      </w:r>
      <w:r w:rsidR="00EF3792">
        <w:tab/>
      </w:r>
      <w:r w:rsidR="00EF3792">
        <w:tab/>
      </w:r>
      <w:r w:rsidR="00B25460">
        <w:t>(F0</w:t>
      </w:r>
      <w:r w:rsidR="008F6F56">
        <w:t>6</w:t>
      </w:r>
      <w:r w:rsidR="00B25460">
        <w:t>)</w:t>
      </w:r>
      <w:r w:rsidR="003377D3">
        <w:t xml:space="preserve"> – HOSPITAL LOCK</w:t>
      </w:r>
    </w:p>
    <w:p w:rsidR="00C453A0" w:rsidRDefault="00C453A0" w:rsidP="00C453A0">
      <w:pPr>
        <w:pStyle w:val="PR3"/>
      </w:pPr>
      <w:r>
        <w:t>5BA-</w:t>
      </w:r>
      <w:r w:rsidR="00232248">
        <w:t>EW</w:t>
      </w:r>
      <w:r>
        <w:t xml:space="preserve"> thr5WV-</w:t>
      </w:r>
      <w:r w:rsidR="00232248">
        <w:t>EW</w:t>
      </w:r>
      <w:r w:rsidR="006364B8">
        <w:t xml:space="preserve"> </w:t>
      </w:r>
      <w:r w:rsidR="00EF3792">
        <w:tab/>
      </w:r>
      <w:r w:rsidR="00EF3792">
        <w:tab/>
      </w:r>
      <w:r w:rsidR="00B25460">
        <w:t>(F0</w:t>
      </w:r>
      <w:r w:rsidR="008F6F56">
        <w:t>7</w:t>
      </w:r>
      <w:r w:rsidR="00B25460">
        <w:t>)</w:t>
      </w:r>
      <w:r w:rsidR="004D75DE">
        <w:t xml:space="preserve"> – STOREROOM EXIT LOCK</w:t>
      </w:r>
    </w:p>
    <w:p w:rsidR="00C453A0" w:rsidRDefault="00C453A0" w:rsidP="00C453A0">
      <w:pPr>
        <w:pStyle w:val="PR3"/>
      </w:pPr>
      <w:r>
        <w:t>5BA-</w:t>
      </w:r>
      <w:r w:rsidR="004719F0">
        <w:t>A</w:t>
      </w:r>
      <w:r>
        <w:t xml:space="preserve"> thru </w:t>
      </w:r>
      <w:r w:rsidR="004719F0">
        <w:t>5WV-A</w:t>
      </w:r>
      <w:r w:rsidR="00AF59DA">
        <w:t xml:space="preserve"> </w:t>
      </w:r>
      <w:r w:rsidR="00EF3792">
        <w:tab/>
      </w:r>
      <w:r w:rsidR="00EF3792">
        <w:tab/>
      </w:r>
      <w:r w:rsidR="00EF3792">
        <w:tab/>
      </w:r>
      <w:r w:rsidR="00B25460">
        <w:t>(F0</w:t>
      </w:r>
      <w:r w:rsidR="008F6F56">
        <w:t>8</w:t>
      </w:r>
      <w:r w:rsidR="00B25460">
        <w:t>)</w:t>
      </w:r>
      <w:r w:rsidR="004D75DE">
        <w:t xml:space="preserve"> – FRONT DOOR LOCK</w:t>
      </w:r>
    </w:p>
    <w:p w:rsidR="00C453A0" w:rsidRDefault="00C453A0" w:rsidP="00C453A0">
      <w:pPr>
        <w:pStyle w:val="PR3"/>
      </w:pPr>
      <w:r>
        <w:t>5BA-</w:t>
      </w:r>
      <w:r w:rsidR="00057C9E">
        <w:t>G</w:t>
      </w:r>
      <w:r>
        <w:t xml:space="preserve"> thru 5WV-</w:t>
      </w:r>
      <w:r w:rsidR="00057C9E">
        <w:t>G</w:t>
      </w:r>
      <w:r w:rsidR="00AF59DA">
        <w:t xml:space="preserve"> </w:t>
      </w:r>
      <w:r w:rsidR="00EF3792">
        <w:tab/>
      </w:r>
      <w:r w:rsidR="00EF3792">
        <w:tab/>
      </w:r>
      <w:r w:rsidR="00EF3792">
        <w:tab/>
      </w:r>
      <w:r w:rsidR="00B25460">
        <w:t>(F0</w:t>
      </w:r>
      <w:r w:rsidR="008F6F56">
        <w:t>9</w:t>
      </w:r>
      <w:r w:rsidR="00B25460">
        <w:t>)</w:t>
      </w:r>
      <w:r w:rsidR="004D75DE">
        <w:t xml:space="preserve"> – ENTRY/RESTROOM LOCK</w:t>
      </w:r>
    </w:p>
    <w:p w:rsidR="00057C9E" w:rsidRDefault="00057C9E" w:rsidP="00C453A0">
      <w:pPr>
        <w:pStyle w:val="PR3"/>
      </w:pPr>
      <w:r>
        <w:t>5BA-A thru 5WV-A</w:t>
      </w:r>
      <w:r w:rsidR="00AF59DA">
        <w:t xml:space="preserve"> </w:t>
      </w:r>
      <w:r w:rsidR="00EF3792">
        <w:tab/>
      </w:r>
      <w:r w:rsidR="00EF3792">
        <w:tab/>
      </w:r>
      <w:r w:rsidR="00EF3792">
        <w:tab/>
      </w:r>
      <w:r w:rsidR="00B25460">
        <w:t>(F</w:t>
      </w:r>
      <w:r w:rsidR="008F6F56">
        <w:t>10</w:t>
      </w:r>
      <w:r w:rsidR="00B25460">
        <w:t>)</w:t>
      </w:r>
      <w:r w:rsidR="004D75DE">
        <w:t xml:space="preserve"> – ENTRY/OFFICE LOCK</w:t>
      </w:r>
    </w:p>
    <w:p w:rsidR="00057C9E" w:rsidRDefault="00057C9E" w:rsidP="00057C9E">
      <w:pPr>
        <w:pStyle w:val="PR3"/>
      </w:pPr>
      <w:r>
        <w:t>5BA-</w:t>
      </w:r>
      <w:r w:rsidR="00A64B9D">
        <w:t>FC</w:t>
      </w:r>
      <w:r>
        <w:t xml:space="preserve"> thru 5WV-</w:t>
      </w:r>
      <w:r w:rsidR="00A64B9D">
        <w:t>FC</w:t>
      </w:r>
      <w:r w:rsidR="00AF59DA">
        <w:t xml:space="preserve"> </w:t>
      </w:r>
      <w:r w:rsidR="00EF3792">
        <w:tab/>
      </w:r>
      <w:r w:rsidR="00EF3792">
        <w:tab/>
      </w:r>
      <w:r w:rsidR="00B25460">
        <w:t>(F1</w:t>
      </w:r>
      <w:r w:rsidR="008F6F56">
        <w:t>1</w:t>
      </w:r>
      <w:r w:rsidR="00B25460">
        <w:t>)</w:t>
      </w:r>
      <w:r w:rsidR="004D75DE">
        <w:t xml:space="preserve"> – EXIT LOCK</w:t>
      </w:r>
    </w:p>
    <w:p w:rsidR="00057C9E" w:rsidRDefault="00057C9E" w:rsidP="00057C9E">
      <w:pPr>
        <w:pStyle w:val="PR3"/>
      </w:pPr>
      <w:r>
        <w:t>5BA-</w:t>
      </w:r>
      <w:r w:rsidR="00A64B9D">
        <w:t>F</w:t>
      </w:r>
      <w:r>
        <w:t xml:space="preserve"> thru 5WV-</w:t>
      </w:r>
      <w:r w:rsidR="00A64B9D">
        <w:t>F</w:t>
      </w:r>
      <w:r w:rsidR="00AF59DA">
        <w:t xml:space="preserve"> </w:t>
      </w:r>
      <w:r w:rsidR="00EF3792">
        <w:tab/>
      </w:r>
      <w:r w:rsidR="00EF3792">
        <w:tab/>
      </w:r>
      <w:r w:rsidR="00EF3792">
        <w:tab/>
      </w:r>
      <w:r w:rsidR="00B25460">
        <w:t>(F1</w:t>
      </w:r>
      <w:r w:rsidR="008F6F56">
        <w:t>2</w:t>
      </w:r>
      <w:r w:rsidR="00B25460">
        <w:t>)</w:t>
      </w:r>
      <w:r w:rsidR="004D75DE">
        <w:t xml:space="preserve"> – ENTRY/OFFICE LOCK</w:t>
      </w:r>
    </w:p>
    <w:p w:rsidR="00057C9E" w:rsidRDefault="00057C9E" w:rsidP="00057C9E">
      <w:pPr>
        <w:pStyle w:val="PR3"/>
      </w:pPr>
      <w:r>
        <w:t>5BA-</w:t>
      </w:r>
      <w:r w:rsidR="00A64B9D">
        <w:t>FW</w:t>
      </w:r>
      <w:r>
        <w:t xml:space="preserve"> thru 5WV-</w:t>
      </w:r>
      <w:r w:rsidR="00A64B9D">
        <w:t>FW</w:t>
      </w:r>
      <w:r w:rsidR="008F6F56">
        <w:t xml:space="preserve"> </w:t>
      </w:r>
      <w:r w:rsidR="00EF3792">
        <w:tab/>
      </w:r>
      <w:r w:rsidR="00EF3792">
        <w:tab/>
        <w:t>(</w:t>
      </w:r>
      <w:r w:rsidR="00B25460">
        <w:t>F1</w:t>
      </w:r>
      <w:r w:rsidR="008F6F56">
        <w:t>3</w:t>
      </w:r>
      <w:r w:rsidR="00B25460">
        <w:t>)</w:t>
      </w:r>
      <w:r w:rsidR="00CC1E17">
        <w:t xml:space="preserve"> – DORMITORY LOCK</w:t>
      </w:r>
    </w:p>
    <w:p w:rsidR="00057C9E" w:rsidRDefault="00057C9E" w:rsidP="00057C9E">
      <w:pPr>
        <w:pStyle w:val="PR3"/>
      </w:pPr>
      <w:r>
        <w:t>5BA-</w:t>
      </w:r>
      <w:r w:rsidR="00A47523">
        <w:t>C</w:t>
      </w:r>
      <w:r>
        <w:t xml:space="preserve"> thru 5WV-</w:t>
      </w:r>
      <w:r w:rsidR="00A47523">
        <w:t>C</w:t>
      </w:r>
      <w:r w:rsidR="008F6F56">
        <w:t xml:space="preserve"> </w:t>
      </w:r>
      <w:r w:rsidR="00EF3792">
        <w:tab/>
      </w:r>
      <w:r w:rsidR="00EF3792">
        <w:tab/>
      </w:r>
      <w:r w:rsidR="00EF3792">
        <w:tab/>
      </w:r>
      <w:r w:rsidR="00B25460">
        <w:t>(F1</w:t>
      </w:r>
      <w:r w:rsidR="008F6F56">
        <w:t>4</w:t>
      </w:r>
      <w:r w:rsidR="00B25460">
        <w:t>)</w:t>
      </w:r>
      <w:r w:rsidR="00CC1E17">
        <w:t xml:space="preserve"> – STORE DOOR LOCK</w:t>
      </w:r>
    </w:p>
    <w:p w:rsidR="00057C9E" w:rsidRDefault="00057C9E" w:rsidP="00057C9E">
      <w:pPr>
        <w:pStyle w:val="PR3"/>
      </w:pPr>
      <w:r>
        <w:t>5BA-</w:t>
      </w:r>
      <w:r w:rsidR="00A47523">
        <w:t>H</w:t>
      </w:r>
      <w:r>
        <w:t xml:space="preserve"> thru 5WV-</w:t>
      </w:r>
      <w:r w:rsidR="00A47523">
        <w:t>H</w:t>
      </w:r>
      <w:r w:rsidR="008F6F56">
        <w:t xml:space="preserve"> </w:t>
      </w:r>
      <w:r w:rsidR="00EF3792">
        <w:tab/>
      </w:r>
      <w:r w:rsidR="00EF3792">
        <w:tab/>
      </w:r>
      <w:r w:rsidR="00EF3792">
        <w:tab/>
      </w:r>
      <w:r w:rsidR="00B25460">
        <w:t>(F</w:t>
      </w:r>
      <w:r w:rsidR="008F6F56">
        <w:t>15</w:t>
      </w:r>
      <w:r w:rsidR="00B25460">
        <w:t>)</w:t>
      </w:r>
      <w:r w:rsidR="00CC1E17">
        <w:t xml:space="preserve"> – HOTEL/MOTEL LOCK</w:t>
      </w:r>
    </w:p>
    <w:p w:rsidR="00A47523" w:rsidRDefault="00A47523" w:rsidP="00057C9E">
      <w:pPr>
        <w:pStyle w:val="PR3"/>
      </w:pPr>
      <w:r>
        <w:t>5T</w:t>
      </w:r>
      <w:r w:rsidR="008F6F56">
        <w:t xml:space="preserve"> </w:t>
      </w:r>
      <w:r w:rsidR="00EF3792">
        <w:tab/>
      </w:r>
      <w:r w:rsidR="00EF3792">
        <w:tab/>
      </w:r>
      <w:r w:rsidR="00EF3792">
        <w:tab/>
      </w:r>
      <w:r w:rsidR="00EF3792">
        <w:tab/>
      </w:r>
      <w:r w:rsidR="00EF3792">
        <w:tab/>
      </w:r>
      <w:r w:rsidR="00EF3792">
        <w:tab/>
      </w:r>
      <w:r w:rsidR="00EF3792">
        <w:tab/>
      </w:r>
      <w:r w:rsidR="00EF3792">
        <w:tab/>
      </w:r>
      <w:r w:rsidR="00B25460">
        <w:t>(F</w:t>
      </w:r>
      <w:r w:rsidR="008F6F56">
        <w:t>16</w:t>
      </w:r>
      <w:r w:rsidR="00B25460">
        <w:t>)</w:t>
      </w:r>
      <w:r w:rsidR="00CC1E17">
        <w:t xml:space="preserve"> – DEADLOCK /KEY BOTH SIDES</w:t>
      </w:r>
    </w:p>
    <w:p w:rsidR="00A47523" w:rsidRDefault="003234A9" w:rsidP="00057C9E">
      <w:pPr>
        <w:pStyle w:val="PR3"/>
      </w:pPr>
      <w:r>
        <w:t>5P</w:t>
      </w:r>
      <w:r w:rsidR="008F6F56">
        <w:t xml:space="preserve"> </w:t>
      </w:r>
      <w:r w:rsidR="00EF3792">
        <w:tab/>
      </w:r>
      <w:r w:rsidR="00EF3792">
        <w:tab/>
      </w:r>
      <w:r w:rsidR="00EF3792">
        <w:tab/>
      </w:r>
      <w:r w:rsidR="00EF3792">
        <w:tab/>
      </w:r>
      <w:r w:rsidR="00EF3792">
        <w:tab/>
      </w:r>
      <w:r w:rsidR="00EF3792">
        <w:tab/>
      </w:r>
      <w:r w:rsidR="00EF3792">
        <w:tab/>
      </w:r>
      <w:r w:rsidR="00EF3792">
        <w:tab/>
      </w:r>
      <w:r w:rsidR="00B25460">
        <w:t>(F</w:t>
      </w:r>
      <w:r w:rsidR="008F6F56">
        <w:t>17</w:t>
      </w:r>
      <w:r w:rsidR="00B25460">
        <w:t>)</w:t>
      </w:r>
      <w:r w:rsidR="00CC1E17">
        <w:t xml:space="preserve"> – DEADLOCK /KEY OUT OR TURN INSIDE</w:t>
      </w:r>
    </w:p>
    <w:p w:rsidR="003234A9" w:rsidRDefault="003234A9" w:rsidP="00057C9E">
      <w:pPr>
        <w:pStyle w:val="PR3"/>
      </w:pPr>
      <w:r>
        <w:t>5S</w:t>
      </w:r>
      <w:r w:rsidR="008F6F56">
        <w:t xml:space="preserve"> </w:t>
      </w:r>
      <w:r w:rsidR="00377074">
        <w:tab/>
      </w:r>
      <w:r w:rsidR="00377074">
        <w:tab/>
      </w:r>
      <w:r w:rsidR="00377074">
        <w:tab/>
      </w:r>
      <w:r w:rsidR="00377074">
        <w:tab/>
      </w:r>
      <w:r w:rsidR="00377074">
        <w:tab/>
      </w:r>
      <w:r w:rsidR="00377074">
        <w:tab/>
      </w:r>
      <w:r w:rsidR="00377074">
        <w:tab/>
      </w:r>
      <w:r w:rsidR="00377074">
        <w:tab/>
      </w:r>
      <w:r w:rsidR="00B25460">
        <w:t>(F</w:t>
      </w:r>
      <w:r w:rsidR="008F6F56">
        <w:t>18</w:t>
      </w:r>
      <w:r w:rsidR="00B25460">
        <w:t>)</w:t>
      </w:r>
      <w:r w:rsidR="00CC1E17">
        <w:t xml:space="preserve"> – DEADLOCK /KEY OUTSIDE</w:t>
      </w:r>
    </w:p>
    <w:p w:rsidR="003234A9" w:rsidRDefault="003234A9" w:rsidP="00057C9E">
      <w:pPr>
        <w:pStyle w:val="PR3"/>
      </w:pPr>
      <w:r>
        <w:t>5BA-LF thru 5WV-LF</w:t>
      </w:r>
      <w:r w:rsidR="008F6F56">
        <w:t xml:space="preserve"> </w:t>
      </w:r>
      <w:r w:rsidR="00377074">
        <w:tab/>
      </w:r>
      <w:r w:rsidR="00377074">
        <w:tab/>
      </w:r>
      <w:r w:rsidR="00377074">
        <w:tab/>
      </w:r>
      <w:r w:rsidR="00B25460">
        <w:t>(F</w:t>
      </w:r>
      <w:r w:rsidR="008F6F56">
        <w:t>19</w:t>
      </w:r>
      <w:r w:rsidR="00B25460">
        <w:t>)</w:t>
      </w:r>
      <w:r w:rsidR="00377074">
        <w:t xml:space="preserve">  -</w:t>
      </w:r>
      <w:r w:rsidR="00CC1E17">
        <w:t xml:space="preserve"> PRIVACY/BEDROOM OR BATH LOCK</w:t>
      </w:r>
    </w:p>
    <w:p w:rsidR="00057C9E" w:rsidRDefault="00057C9E" w:rsidP="00057C9E">
      <w:pPr>
        <w:pStyle w:val="PR3"/>
      </w:pPr>
      <w:r>
        <w:t>5BA-</w:t>
      </w:r>
      <w:r w:rsidR="003234A9">
        <w:t>FD</w:t>
      </w:r>
      <w:r>
        <w:t xml:space="preserve"> thru 5WV-</w:t>
      </w:r>
      <w:r w:rsidR="003234A9">
        <w:t>FD</w:t>
      </w:r>
      <w:r w:rsidR="008F6F56">
        <w:t xml:space="preserve"> </w:t>
      </w:r>
      <w:r w:rsidR="00377074">
        <w:tab/>
      </w:r>
      <w:r w:rsidR="00377074">
        <w:tab/>
      </w:r>
      <w:r w:rsidR="00B25460">
        <w:t>(F</w:t>
      </w:r>
      <w:r w:rsidR="008F6F56">
        <w:t>20</w:t>
      </w:r>
      <w:r w:rsidR="00B25460">
        <w:t>)</w:t>
      </w:r>
      <w:r w:rsidR="00D73609">
        <w:t xml:space="preserve"> – APARTMENT LOCK</w:t>
      </w:r>
    </w:p>
    <w:p w:rsidR="00057C9E" w:rsidRDefault="00057C9E" w:rsidP="00057C9E">
      <w:pPr>
        <w:pStyle w:val="PR3"/>
      </w:pPr>
      <w:r>
        <w:t>5BA-</w:t>
      </w:r>
      <w:r w:rsidR="003234A9">
        <w:t>B</w:t>
      </w:r>
      <w:r>
        <w:t xml:space="preserve"> thru 5</w:t>
      </w:r>
      <w:r w:rsidR="003234A9">
        <w:t>BA</w:t>
      </w:r>
      <w:r>
        <w:t>-</w:t>
      </w:r>
      <w:r w:rsidR="003234A9">
        <w:t>B</w:t>
      </w:r>
      <w:r w:rsidR="008F6F56">
        <w:t xml:space="preserve"> </w:t>
      </w:r>
      <w:r w:rsidR="00377074">
        <w:tab/>
      </w:r>
      <w:r w:rsidR="00377074">
        <w:tab/>
      </w:r>
      <w:r w:rsidR="00377074">
        <w:tab/>
      </w:r>
      <w:r w:rsidR="00B25460">
        <w:t>(F</w:t>
      </w:r>
      <w:r w:rsidR="008F6F56">
        <w:t>21</w:t>
      </w:r>
      <w:r w:rsidR="00B25460">
        <w:t>)</w:t>
      </w:r>
      <w:r w:rsidR="00CC1E17">
        <w:t xml:space="preserve"> </w:t>
      </w:r>
      <w:r w:rsidR="00D73609">
        <w:t xml:space="preserve"> -</w:t>
      </w:r>
      <w:r w:rsidR="00377074">
        <w:t xml:space="preserve"> </w:t>
      </w:r>
      <w:r w:rsidR="00CC1E17">
        <w:t>ENTRY/OFFICE LOCK</w:t>
      </w:r>
    </w:p>
    <w:p w:rsidR="00057C9E" w:rsidRDefault="00057C9E" w:rsidP="00057C9E">
      <w:pPr>
        <w:pStyle w:val="PR3"/>
      </w:pPr>
      <w:r>
        <w:t>5BA-</w:t>
      </w:r>
      <w:r w:rsidR="00795DD6">
        <w:t>LJ</w:t>
      </w:r>
      <w:r>
        <w:t xml:space="preserve"> thru 5WV-</w:t>
      </w:r>
      <w:r w:rsidR="00795DD6">
        <w:t>LJ</w:t>
      </w:r>
      <w:r w:rsidR="008F6F56">
        <w:t xml:space="preserve"> </w:t>
      </w:r>
      <w:r w:rsidR="00377074">
        <w:tab/>
      </w:r>
      <w:r w:rsidR="00377074">
        <w:tab/>
      </w:r>
      <w:r w:rsidR="00377074">
        <w:tab/>
      </w:r>
      <w:r w:rsidR="00B25460">
        <w:t>(F</w:t>
      </w:r>
      <w:r w:rsidR="008F6F56">
        <w:t>22</w:t>
      </w:r>
      <w:r w:rsidR="00B25460">
        <w:t>)</w:t>
      </w:r>
      <w:r w:rsidR="00CC1E17">
        <w:t xml:space="preserve"> </w:t>
      </w:r>
      <w:r w:rsidR="00D73609">
        <w:t xml:space="preserve"> -</w:t>
      </w:r>
      <w:r w:rsidR="00377074">
        <w:t xml:space="preserve"> </w:t>
      </w:r>
      <w:r w:rsidR="00CC1E17">
        <w:t>PRIVACY LOCK</w:t>
      </w:r>
    </w:p>
    <w:p w:rsidR="00057C9E" w:rsidRDefault="00795DD6" w:rsidP="00C453A0">
      <w:pPr>
        <w:pStyle w:val="PR3"/>
      </w:pPr>
      <w:r>
        <w:t>5BA-GL thru 5WV-GL</w:t>
      </w:r>
      <w:r w:rsidR="008F6F56">
        <w:t xml:space="preserve"> </w:t>
      </w:r>
      <w:r w:rsidR="00377074">
        <w:tab/>
      </w:r>
      <w:r w:rsidR="00377074">
        <w:tab/>
      </w:r>
      <w:r w:rsidR="00B25460">
        <w:t>(F</w:t>
      </w:r>
      <w:r w:rsidR="008F6F56">
        <w:t>26</w:t>
      </w:r>
      <w:r w:rsidR="00B25460">
        <w:t>)</w:t>
      </w:r>
      <w:r w:rsidR="00D73609">
        <w:t xml:space="preserve">  –INSTITUTION PRIVACY LOCK</w:t>
      </w:r>
    </w:p>
    <w:p w:rsidR="00795DD6" w:rsidRDefault="001F3496" w:rsidP="00C453A0">
      <w:pPr>
        <w:pStyle w:val="PR3"/>
      </w:pPr>
      <w:r>
        <w:t>5SC</w:t>
      </w:r>
      <w:r w:rsidR="008F6F56">
        <w:t xml:space="preserve"> </w:t>
      </w:r>
      <w:r w:rsidR="00377074">
        <w:tab/>
      </w:r>
      <w:r w:rsidR="00377074">
        <w:tab/>
      </w:r>
      <w:r w:rsidR="00377074">
        <w:tab/>
      </w:r>
      <w:r w:rsidR="00377074">
        <w:tab/>
      </w:r>
      <w:r w:rsidR="00377074">
        <w:tab/>
      </w:r>
      <w:r w:rsidR="00377074">
        <w:tab/>
      </w:r>
      <w:r w:rsidR="00377074">
        <w:tab/>
      </w:r>
      <w:r w:rsidR="008F6F56">
        <w:t>(F29)</w:t>
      </w:r>
      <w:r w:rsidR="00D73609">
        <w:t xml:space="preserve"> – CLASSROOM LOCK</w:t>
      </w:r>
    </w:p>
    <w:p w:rsidR="001F3496" w:rsidRDefault="001F3496" w:rsidP="00C453A0">
      <w:pPr>
        <w:pStyle w:val="PR3"/>
      </w:pPr>
      <w:r>
        <w:t xml:space="preserve">5BA-WW </w:t>
      </w:r>
      <w:r w:rsidR="00C24443">
        <w:t xml:space="preserve">thru </w:t>
      </w:r>
      <w:r>
        <w:t>5WV-WW</w:t>
      </w:r>
      <w:r w:rsidR="008F6F56">
        <w:t xml:space="preserve"> </w:t>
      </w:r>
      <w:r w:rsidR="00377074">
        <w:tab/>
      </w:r>
      <w:r w:rsidR="00377074">
        <w:tab/>
      </w:r>
      <w:r w:rsidR="008F6F56">
        <w:t>(F30)</w:t>
      </w:r>
      <w:r w:rsidR="00D73609">
        <w:t xml:space="preserve"> – INSTITUTION LOCK</w:t>
      </w:r>
    </w:p>
    <w:p w:rsidR="001F3496" w:rsidRDefault="00C24443" w:rsidP="00C453A0">
      <w:pPr>
        <w:pStyle w:val="PR3"/>
      </w:pPr>
      <w:r>
        <w:t>5BA-EX thru 5WV-EX</w:t>
      </w:r>
      <w:r w:rsidR="008F6F56">
        <w:t xml:space="preserve"> </w:t>
      </w:r>
      <w:r w:rsidR="00377074">
        <w:tab/>
      </w:r>
      <w:r w:rsidR="00377074">
        <w:tab/>
      </w:r>
      <w:r w:rsidR="008F6F56">
        <w:t>(F31)</w:t>
      </w:r>
      <w:r w:rsidR="00D73609">
        <w:t xml:space="preserve"> – EXIT LOCK</w:t>
      </w:r>
    </w:p>
    <w:p w:rsidR="00C24443" w:rsidRDefault="00C24443" w:rsidP="00C453A0">
      <w:pPr>
        <w:pStyle w:val="PR3"/>
      </w:pPr>
      <w:r>
        <w:t>5BA-GC thru 5WV-GC</w:t>
      </w:r>
      <w:r w:rsidR="008F6F56">
        <w:t xml:space="preserve"> </w:t>
      </w:r>
      <w:r w:rsidR="00377074">
        <w:tab/>
      </w:r>
      <w:r w:rsidR="00377074">
        <w:tab/>
      </w:r>
      <w:r w:rsidR="008F6F56">
        <w:t>(F32)</w:t>
      </w:r>
      <w:r w:rsidR="00D73609">
        <w:t xml:space="preserve"> – INTRUDER LATCH BOLT</w:t>
      </w:r>
    </w:p>
    <w:p w:rsidR="00C24443" w:rsidRDefault="00C24443" w:rsidP="00C453A0">
      <w:pPr>
        <w:pStyle w:val="PR3"/>
      </w:pPr>
      <w:r>
        <w:lastRenderedPageBreak/>
        <w:t>5BA-FX thru 5WV-FX</w:t>
      </w:r>
      <w:r w:rsidR="008F6F56">
        <w:t xml:space="preserve"> </w:t>
      </w:r>
      <w:r w:rsidR="00377074">
        <w:tab/>
      </w:r>
      <w:r w:rsidR="00377074">
        <w:tab/>
      </w:r>
      <w:r w:rsidR="008F6F56">
        <w:t>(F33)</w:t>
      </w:r>
      <w:r w:rsidR="00D73609">
        <w:t xml:space="preserve"> – DORMITORY LOCK</w:t>
      </w:r>
    </w:p>
    <w:p w:rsidR="00D65CB4" w:rsidRDefault="00214CFC" w:rsidP="00C453A0">
      <w:pPr>
        <w:pStyle w:val="PR3"/>
      </w:pPr>
      <w:r>
        <w:t>5BA-FC thru 5WV-FC</w:t>
      </w:r>
      <w:r w:rsidR="008F6F56">
        <w:t xml:space="preserve"> </w:t>
      </w:r>
      <w:r w:rsidR="00377074">
        <w:tab/>
      </w:r>
      <w:r w:rsidR="00377074">
        <w:tab/>
      </w:r>
      <w:r w:rsidR="008F6F56">
        <w:t>(F34)</w:t>
      </w:r>
      <w:r w:rsidR="00D73609">
        <w:t xml:space="preserve"> – INTRUDER DEADBOLT</w:t>
      </w:r>
    </w:p>
    <w:p w:rsidR="00214CFC" w:rsidRDefault="00214CFC" w:rsidP="00C453A0">
      <w:pPr>
        <w:pStyle w:val="PR3"/>
      </w:pPr>
      <w:r>
        <w:t>5BA-AC thru 5WV-AC</w:t>
      </w:r>
      <w:r w:rsidR="008F6F56">
        <w:t xml:space="preserve"> </w:t>
      </w:r>
      <w:r w:rsidR="00377074">
        <w:tab/>
      </w:r>
      <w:r w:rsidR="00377074">
        <w:tab/>
      </w:r>
      <w:r w:rsidR="008F6F56">
        <w:t>(F35)</w:t>
      </w:r>
      <w:r w:rsidR="00D73609">
        <w:t xml:space="preserve"> – ENTRANCE </w:t>
      </w:r>
    </w:p>
    <w:p w:rsidR="00E37325" w:rsidRDefault="00E37325" w:rsidP="00E37325">
      <w:pPr>
        <w:pStyle w:val="PR3"/>
        <w:numPr>
          <w:ilvl w:val="0"/>
          <w:numId w:val="0"/>
        </w:numPr>
        <w:ind w:left="2016"/>
      </w:pPr>
    </w:p>
    <w:p w:rsidR="00E37325" w:rsidRPr="00C24443" w:rsidRDefault="00E37325" w:rsidP="00E37325">
      <w:pPr>
        <w:pStyle w:val="PR2"/>
        <w:tabs>
          <w:tab w:val="left" w:pos="810"/>
          <w:tab w:val="left" w:pos="900"/>
        </w:tabs>
        <w:ind w:left="1206" w:hanging="216"/>
        <w:rPr>
          <w:b/>
        </w:rPr>
      </w:pPr>
      <w:r w:rsidRPr="00C24443">
        <w:rPr>
          <w:b/>
        </w:rPr>
        <w:t xml:space="preserve">SERIES 1000 </w:t>
      </w:r>
      <w:r>
        <w:rPr>
          <w:b/>
        </w:rPr>
        <w:t>–</w:t>
      </w:r>
      <w:r w:rsidRPr="00C24443">
        <w:rPr>
          <w:b/>
        </w:rPr>
        <w:t xml:space="preserve"> MORTISE</w:t>
      </w:r>
      <w:r>
        <w:rPr>
          <w:b/>
        </w:rPr>
        <w:t xml:space="preserve"> – CERTIFIED FOR SECURITY GRADES (GRADE 1)</w:t>
      </w:r>
    </w:p>
    <w:p w:rsidR="00E37325" w:rsidRDefault="00E37325" w:rsidP="00E37325">
      <w:pPr>
        <w:pStyle w:val="PR3"/>
        <w:numPr>
          <w:ilvl w:val="0"/>
          <w:numId w:val="0"/>
        </w:numPr>
        <w:ind w:left="2016"/>
      </w:pPr>
    </w:p>
    <w:p w:rsidR="002E78F9" w:rsidRDefault="00214CFC" w:rsidP="002E78F9">
      <w:pPr>
        <w:pStyle w:val="PR3"/>
      </w:pPr>
      <w:r>
        <w:t>5BA-E thru 5WV-E</w:t>
      </w:r>
      <w:r w:rsidR="008F6F56">
        <w:t xml:space="preserve"> </w:t>
      </w:r>
      <w:r w:rsidR="00377074">
        <w:tab/>
      </w:r>
      <w:r w:rsidR="00377074">
        <w:tab/>
      </w:r>
      <w:r w:rsidR="00377074">
        <w:tab/>
      </w:r>
      <w:r w:rsidR="008F6F56">
        <w:t>(F04)</w:t>
      </w:r>
      <w:r w:rsidR="002E78F9">
        <w:t xml:space="preserve"> - ENTRY/OFFICE LOCK</w:t>
      </w:r>
    </w:p>
    <w:p w:rsidR="00C1655C" w:rsidRDefault="00214CFC" w:rsidP="00C1655C">
      <w:pPr>
        <w:pStyle w:val="PR3"/>
      </w:pPr>
      <w:r>
        <w:t>5BA-J thru 55WV-JM</w:t>
      </w:r>
      <w:r w:rsidR="00377074">
        <w:tab/>
      </w:r>
      <w:r w:rsidR="00377074">
        <w:tab/>
      </w:r>
      <w:r w:rsidR="00377074">
        <w:tab/>
      </w:r>
      <w:r w:rsidR="008F6F56">
        <w:t>(F05)</w:t>
      </w:r>
      <w:r w:rsidR="00C1655C">
        <w:t xml:space="preserve"> - CLASSROOM LOCK</w:t>
      </w:r>
    </w:p>
    <w:p w:rsidR="00214CFC" w:rsidRDefault="00D8448B" w:rsidP="00C453A0">
      <w:pPr>
        <w:pStyle w:val="PR3"/>
      </w:pPr>
      <w:r>
        <w:t>5BA-JM thru 5WV-JM</w:t>
      </w:r>
      <w:r w:rsidR="008F6F56">
        <w:t xml:space="preserve"> </w:t>
      </w:r>
      <w:r w:rsidR="00377074">
        <w:tab/>
      </w:r>
      <w:r w:rsidR="00377074">
        <w:tab/>
      </w:r>
      <w:r w:rsidR="008F6F56">
        <w:t>(F06)</w:t>
      </w:r>
      <w:r w:rsidR="003377D3">
        <w:t xml:space="preserve"> – HOSPITAL LOCK</w:t>
      </w:r>
    </w:p>
    <w:p w:rsidR="00C1655C" w:rsidRDefault="00D8448B" w:rsidP="00C1655C">
      <w:pPr>
        <w:pStyle w:val="PR3"/>
      </w:pPr>
      <w:r>
        <w:t>5BA-EW thru 5WV-EW</w:t>
      </w:r>
      <w:r w:rsidR="008F6F56">
        <w:t xml:space="preserve"> </w:t>
      </w:r>
      <w:r w:rsidR="00377074">
        <w:tab/>
      </w:r>
      <w:r w:rsidR="00377074">
        <w:tab/>
      </w:r>
      <w:r w:rsidR="008F6F56">
        <w:t>(F07)</w:t>
      </w:r>
      <w:r w:rsidR="00C1655C">
        <w:t>- STOREROOM EXIT LOCK</w:t>
      </w:r>
    </w:p>
    <w:p w:rsidR="00C1655C" w:rsidRDefault="00A224F7" w:rsidP="00C1655C">
      <w:pPr>
        <w:pStyle w:val="PR3"/>
      </w:pPr>
      <w:r>
        <w:t>5BA-A thru 5WV-A</w:t>
      </w:r>
      <w:r w:rsidR="008F6F56">
        <w:t xml:space="preserve"> </w:t>
      </w:r>
      <w:r w:rsidR="00377074">
        <w:tab/>
      </w:r>
      <w:r w:rsidR="00377074">
        <w:tab/>
      </w:r>
      <w:r w:rsidR="00377074">
        <w:tab/>
      </w:r>
      <w:r w:rsidR="008F6F56">
        <w:t>(F08)</w:t>
      </w:r>
      <w:r w:rsidR="00C1655C">
        <w:t>- FRONT DOOR LOCK</w:t>
      </w:r>
    </w:p>
    <w:p w:rsidR="00C1655C" w:rsidRDefault="00E3190E" w:rsidP="00C1655C">
      <w:pPr>
        <w:pStyle w:val="PR3"/>
      </w:pPr>
      <w:r>
        <w:t>5BA-G thru 5WV-G</w:t>
      </w:r>
      <w:r w:rsidR="008F6F56">
        <w:t xml:space="preserve"> </w:t>
      </w:r>
      <w:r w:rsidR="00377074">
        <w:tab/>
      </w:r>
      <w:r w:rsidR="00377074">
        <w:tab/>
      </w:r>
      <w:r w:rsidR="00377074">
        <w:tab/>
      </w:r>
      <w:r w:rsidR="008F6F56">
        <w:t>(F09)</w:t>
      </w:r>
      <w:r w:rsidR="00C1655C">
        <w:t>- ENTRY/RESTROOM LOCK</w:t>
      </w:r>
    </w:p>
    <w:p w:rsidR="00C1655C" w:rsidRDefault="00EA6A68" w:rsidP="00C1655C">
      <w:pPr>
        <w:pStyle w:val="PR3"/>
      </w:pPr>
      <w:r>
        <w:t>5BA-A thru 55WV-A</w:t>
      </w:r>
      <w:r w:rsidR="008F6F56">
        <w:t xml:space="preserve">  </w:t>
      </w:r>
      <w:r w:rsidR="00377074">
        <w:tab/>
      </w:r>
      <w:r w:rsidR="00377074">
        <w:tab/>
      </w:r>
      <w:r w:rsidR="00377074">
        <w:tab/>
      </w:r>
      <w:r w:rsidR="008F6F56">
        <w:t>(F10)</w:t>
      </w:r>
      <w:r w:rsidR="00C1655C">
        <w:t>- ENTRY/OFFICE LOCK</w:t>
      </w:r>
    </w:p>
    <w:p w:rsidR="00C1655C" w:rsidRDefault="00EA6A68" w:rsidP="00C1655C">
      <w:pPr>
        <w:pStyle w:val="PR3"/>
      </w:pPr>
      <w:r>
        <w:t>5BA-FC thru 5WV-FC</w:t>
      </w:r>
      <w:r w:rsidR="008F6F56">
        <w:t xml:space="preserve">  </w:t>
      </w:r>
      <w:r w:rsidR="00377074">
        <w:tab/>
      </w:r>
      <w:r w:rsidR="00377074">
        <w:tab/>
      </w:r>
      <w:r w:rsidR="008F6F56">
        <w:t>(F11)</w:t>
      </w:r>
      <w:r w:rsidR="00C1655C">
        <w:t>- EXIT LOCK</w:t>
      </w:r>
    </w:p>
    <w:p w:rsidR="00C1655C" w:rsidRDefault="009859EB" w:rsidP="00C1655C">
      <w:pPr>
        <w:pStyle w:val="PR3"/>
      </w:pPr>
      <w:r>
        <w:t>5BA-F thru 5WV-F</w:t>
      </w:r>
      <w:r w:rsidR="008F6F56">
        <w:t xml:space="preserve">  </w:t>
      </w:r>
      <w:r w:rsidR="00377074">
        <w:tab/>
      </w:r>
      <w:r w:rsidR="00377074">
        <w:tab/>
      </w:r>
      <w:r w:rsidR="00377074">
        <w:tab/>
      </w:r>
      <w:r w:rsidR="008F6F56">
        <w:t>(F12)</w:t>
      </w:r>
      <w:r w:rsidR="00C1655C">
        <w:t>- ENTRY/OFFICE LOCK</w:t>
      </w:r>
    </w:p>
    <w:p w:rsidR="00C1655C" w:rsidRDefault="009859EB" w:rsidP="00C1655C">
      <w:pPr>
        <w:pStyle w:val="PR3"/>
      </w:pPr>
      <w:r>
        <w:t xml:space="preserve">5BA-FW thru </w:t>
      </w:r>
      <w:r>
        <w:tab/>
      </w:r>
      <w:r w:rsidR="00CD0A67">
        <w:t>5WV-FW</w:t>
      </w:r>
      <w:r w:rsidR="008F6F56">
        <w:t xml:space="preserve"> </w:t>
      </w:r>
      <w:r w:rsidR="00377074">
        <w:tab/>
      </w:r>
      <w:r w:rsidR="00377074">
        <w:tab/>
      </w:r>
      <w:r w:rsidR="008F6F56">
        <w:t>(F13)</w:t>
      </w:r>
      <w:r w:rsidR="00C1655C">
        <w:t>- DORMITORY LOCK</w:t>
      </w:r>
    </w:p>
    <w:p w:rsidR="00B0722B" w:rsidRDefault="000115CF" w:rsidP="00B0722B">
      <w:pPr>
        <w:pStyle w:val="PR3"/>
      </w:pPr>
      <w:r>
        <w:t>5BA-C thru 5WV-C</w:t>
      </w:r>
      <w:r w:rsidR="008F6F56">
        <w:t xml:space="preserve">  </w:t>
      </w:r>
      <w:r w:rsidR="00377074">
        <w:tab/>
      </w:r>
      <w:r w:rsidR="00377074">
        <w:tab/>
      </w:r>
      <w:r w:rsidR="00377074">
        <w:tab/>
      </w:r>
      <w:r w:rsidR="008F6F56">
        <w:t>(F14)</w:t>
      </w:r>
      <w:r w:rsidR="00B0722B">
        <w:t>- STORE DOOR LOCK</w:t>
      </w:r>
    </w:p>
    <w:p w:rsidR="00B0722B" w:rsidRDefault="0020428E" w:rsidP="00B0722B">
      <w:pPr>
        <w:pStyle w:val="PR3"/>
      </w:pPr>
      <w:r>
        <w:t>5BA-H thru 5WV-H</w:t>
      </w:r>
      <w:r w:rsidR="00E37325">
        <w:t xml:space="preserve"> </w:t>
      </w:r>
      <w:r w:rsidR="00377074">
        <w:tab/>
      </w:r>
      <w:r w:rsidR="00377074">
        <w:tab/>
      </w:r>
      <w:r w:rsidR="00377074">
        <w:tab/>
      </w:r>
      <w:r w:rsidR="00E37325">
        <w:t>(F15)</w:t>
      </w:r>
      <w:r w:rsidR="00B0722B">
        <w:t>- HOTEL/MOTEL LOCK</w:t>
      </w:r>
    </w:p>
    <w:p w:rsidR="0020428E" w:rsidRDefault="0020428E" w:rsidP="00C453A0">
      <w:pPr>
        <w:pStyle w:val="PR3"/>
      </w:pPr>
      <w:r>
        <w:t>5T</w:t>
      </w:r>
      <w:r w:rsidR="00E37325">
        <w:t xml:space="preserve"> </w:t>
      </w:r>
      <w:r w:rsidR="00377074">
        <w:tab/>
      </w:r>
      <w:r w:rsidR="00377074">
        <w:tab/>
      </w:r>
      <w:r w:rsidR="00377074">
        <w:tab/>
      </w:r>
      <w:r w:rsidR="00377074">
        <w:tab/>
      </w:r>
      <w:r w:rsidR="00377074">
        <w:tab/>
      </w:r>
      <w:r w:rsidR="00377074">
        <w:tab/>
      </w:r>
      <w:r w:rsidR="00377074">
        <w:tab/>
      </w:r>
      <w:r w:rsidR="00377074">
        <w:tab/>
      </w:r>
      <w:r w:rsidR="00E37325">
        <w:t>(F16)</w:t>
      </w:r>
      <w:r w:rsidR="00B0722B">
        <w:t>- DEADLOCK /KEY BOTH SIDES</w:t>
      </w:r>
    </w:p>
    <w:p w:rsidR="0020428E" w:rsidRDefault="0020428E" w:rsidP="00C453A0">
      <w:pPr>
        <w:pStyle w:val="PR3"/>
      </w:pPr>
      <w:r>
        <w:t>5P</w:t>
      </w:r>
      <w:r w:rsidR="00E37325">
        <w:t xml:space="preserve"> </w:t>
      </w:r>
      <w:r w:rsidR="00377074">
        <w:tab/>
      </w:r>
      <w:r w:rsidR="00377074">
        <w:tab/>
      </w:r>
      <w:r w:rsidR="00377074">
        <w:tab/>
      </w:r>
      <w:r w:rsidR="00377074">
        <w:tab/>
      </w:r>
      <w:r w:rsidR="00377074">
        <w:tab/>
      </w:r>
      <w:r w:rsidR="00377074">
        <w:tab/>
      </w:r>
      <w:r w:rsidR="00377074">
        <w:tab/>
      </w:r>
      <w:r w:rsidR="00377074">
        <w:tab/>
      </w:r>
      <w:r w:rsidR="00E37325">
        <w:t>(F17)</w:t>
      </w:r>
      <w:r w:rsidR="00B0722B">
        <w:t>- DEADLOCK /KEY OUT OR TURN INSIDE</w:t>
      </w:r>
    </w:p>
    <w:p w:rsidR="00B0722B" w:rsidRDefault="0020428E" w:rsidP="00B0722B">
      <w:pPr>
        <w:pStyle w:val="PR3"/>
      </w:pPr>
      <w:r>
        <w:t>5S</w:t>
      </w:r>
      <w:r w:rsidR="00E37325">
        <w:t xml:space="preserve"> </w:t>
      </w:r>
      <w:r w:rsidR="00377074">
        <w:tab/>
      </w:r>
      <w:r w:rsidR="00377074">
        <w:tab/>
      </w:r>
      <w:r w:rsidR="00377074">
        <w:tab/>
      </w:r>
      <w:r w:rsidR="00377074">
        <w:tab/>
      </w:r>
      <w:r w:rsidR="00377074">
        <w:tab/>
      </w:r>
      <w:r w:rsidR="00377074">
        <w:tab/>
      </w:r>
      <w:r w:rsidR="00377074">
        <w:tab/>
      </w:r>
      <w:r w:rsidR="00377074">
        <w:tab/>
      </w:r>
      <w:r w:rsidR="00E37325">
        <w:t>(F18)</w:t>
      </w:r>
      <w:r w:rsidR="00B0722B">
        <w:t>- DEADLOCK /KEY OUTSIDE</w:t>
      </w:r>
    </w:p>
    <w:p w:rsidR="00EA12FA" w:rsidRDefault="0020428E" w:rsidP="00EA12FA">
      <w:pPr>
        <w:pStyle w:val="PR3"/>
      </w:pPr>
      <w:r>
        <w:t>5BA-FD thru 5WV-FD</w:t>
      </w:r>
      <w:r w:rsidR="00E37325">
        <w:t xml:space="preserve"> </w:t>
      </w:r>
      <w:r w:rsidR="00377074">
        <w:tab/>
      </w:r>
      <w:r w:rsidR="00377074">
        <w:tab/>
      </w:r>
      <w:r w:rsidR="00E37325">
        <w:t>(F20)</w:t>
      </w:r>
      <w:r w:rsidR="00EA12FA">
        <w:t>- APARTMENT LOCK</w:t>
      </w:r>
    </w:p>
    <w:p w:rsidR="00B0722B" w:rsidRDefault="001701ED" w:rsidP="00B0722B">
      <w:pPr>
        <w:pStyle w:val="PR3"/>
      </w:pPr>
      <w:r>
        <w:t>5BA-B thru 5WV-B</w:t>
      </w:r>
      <w:r w:rsidR="00E37325">
        <w:t xml:space="preserve">  </w:t>
      </w:r>
      <w:r w:rsidR="00377074">
        <w:tab/>
      </w:r>
      <w:r w:rsidR="00377074">
        <w:tab/>
      </w:r>
      <w:r w:rsidR="00377074">
        <w:tab/>
      </w:r>
      <w:r w:rsidR="00E37325">
        <w:t>(F21)</w:t>
      </w:r>
      <w:r w:rsidR="00B0722B">
        <w:t>- ENTRY/OFFICE LOCK</w:t>
      </w:r>
    </w:p>
    <w:p w:rsidR="00EA12FA" w:rsidRDefault="001701ED" w:rsidP="00EA12FA">
      <w:pPr>
        <w:pStyle w:val="PR3"/>
      </w:pPr>
      <w:r>
        <w:t>5BA-GL thru 5WV-GL</w:t>
      </w:r>
      <w:r w:rsidR="00E37325">
        <w:t xml:space="preserve"> </w:t>
      </w:r>
      <w:r w:rsidR="00377074">
        <w:tab/>
      </w:r>
      <w:r w:rsidR="00377074">
        <w:tab/>
      </w:r>
      <w:r w:rsidR="00E37325">
        <w:t>(F26)</w:t>
      </w:r>
      <w:r w:rsidR="00EA12FA">
        <w:t>-</w:t>
      </w:r>
      <w:r w:rsidR="00EA12FA" w:rsidRPr="00EA12FA">
        <w:t xml:space="preserve"> </w:t>
      </w:r>
      <w:r w:rsidR="00EA12FA">
        <w:t>INSTITUTION PRIVACY LOCK</w:t>
      </w:r>
    </w:p>
    <w:p w:rsidR="002435D4" w:rsidRDefault="001701ED" w:rsidP="002435D4">
      <w:pPr>
        <w:pStyle w:val="PR3"/>
      </w:pPr>
      <w:r>
        <w:t>5SC</w:t>
      </w:r>
      <w:r w:rsidR="00E37325">
        <w:t xml:space="preserve">  </w:t>
      </w:r>
      <w:r w:rsidR="00377074">
        <w:tab/>
      </w:r>
      <w:r w:rsidR="00377074">
        <w:tab/>
      </w:r>
      <w:r w:rsidR="00377074">
        <w:tab/>
      </w:r>
      <w:r w:rsidR="00377074">
        <w:tab/>
      </w:r>
      <w:r w:rsidR="00377074">
        <w:tab/>
      </w:r>
      <w:r w:rsidR="00377074">
        <w:tab/>
      </w:r>
      <w:r w:rsidR="00377074">
        <w:tab/>
      </w:r>
      <w:r w:rsidR="00E37325">
        <w:t xml:space="preserve">(F29) </w:t>
      </w:r>
      <w:r w:rsidR="002435D4">
        <w:t>-</w:t>
      </w:r>
      <w:r w:rsidR="002435D4" w:rsidRPr="002435D4">
        <w:t xml:space="preserve"> </w:t>
      </w:r>
      <w:r w:rsidR="002435D4">
        <w:t>CLASSROOM LOCK</w:t>
      </w:r>
    </w:p>
    <w:p w:rsidR="002435D4" w:rsidRDefault="001701ED" w:rsidP="002435D4">
      <w:pPr>
        <w:pStyle w:val="PR3"/>
      </w:pPr>
      <w:r>
        <w:t>5BA-WW thru 5WV-WW</w:t>
      </w:r>
      <w:r w:rsidR="00E37325">
        <w:t xml:space="preserve">  </w:t>
      </w:r>
      <w:r w:rsidR="00377074">
        <w:tab/>
      </w:r>
      <w:r w:rsidR="00377074">
        <w:tab/>
      </w:r>
      <w:r w:rsidR="00E37325">
        <w:t>(F30)</w:t>
      </w:r>
      <w:r w:rsidR="002435D4">
        <w:t xml:space="preserve"> - INSTITUTION LOCK</w:t>
      </w:r>
    </w:p>
    <w:p w:rsidR="002435D4" w:rsidRDefault="001B5B53" w:rsidP="002435D4">
      <w:pPr>
        <w:pStyle w:val="PR3"/>
      </w:pPr>
      <w:r>
        <w:t>5BA-GC thru 5WV-GC</w:t>
      </w:r>
      <w:r w:rsidR="00E37325">
        <w:t xml:space="preserve">  </w:t>
      </w:r>
      <w:r w:rsidR="00377074">
        <w:tab/>
      </w:r>
      <w:r w:rsidR="00377074">
        <w:tab/>
      </w:r>
      <w:r w:rsidR="00E37325">
        <w:t>(F32)</w:t>
      </w:r>
      <w:r w:rsidR="002435D4">
        <w:t xml:space="preserve"> - INTRUDER LATCH BOLT</w:t>
      </w:r>
    </w:p>
    <w:p w:rsidR="001B5B53" w:rsidRDefault="001B5B53" w:rsidP="00C453A0">
      <w:pPr>
        <w:pStyle w:val="PR3"/>
      </w:pPr>
      <w:r>
        <w:t>5BA-FX thru 5WV-FX</w:t>
      </w:r>
      <w:r w:rsidR="00E37325">
        <w:t xml:space="preserve">  </w:t>
      </w:r>
      <w:r w:rsidR="00377074">
        <w:tab/>
      </w:r>
      <w:r w:rsidR="00377074">
        <w:tab/>
      </w:r>
      <w:r w:rsidR="00E37325">
        <w:t>(F33)</w:t>
      </w:r>
      <w:r w:rsidR="002435D4">
        <w:t xml:space="preserve"> - DORMITORY LOCK</w:t>
      </w:r>
    </w:p>
    <w:p w:rsidR="00E37325" w:rsidRDefault="00E37325" w:rsidP="00C453A0">
      <w:pPr>
        <w:pStyle w:val="PR3"/>
      </w:pPr>
      <w:r>
        <w:t xml:space="preserve">5BA-FC thru 5WV-FC  </w:t>
      </w:r>
      <w:r w:rsidR="00377074">
        <w:tab/>
      </w:r>
      <w:r w:rsidR="00377074">
        <w:tab/>
      </w:r>
      <w:r>
        <w:t>(F34)</w:t>
      </w:r>
      <w:r w:rsidR="002435D4">
        <w:t xml:space="preserve"> -</w:t>
      </w:r>
      <w:r w:rsidR="002435D4" w:rsidRPr="002435D4">
        <w:t xml:space="preserve"> </w:t>
      </w:r>
      <w:r w:rsidR="002435D4">
        <w:t>INTRUDER DEADBOLT</w:t>
      </w:r>
    </w:p>
    <w:p w:rsidR="002435D4" w:rsidRDefault="001B5B53" w:rsidP="002435D4">
      <w:pPr>
        <w:pStyle w:val="PR3"/>
      </w:pPr>
      <w:r>
        <w:t>5BA-AC thru 5WV-AC</w:t>
      </w:r>
      <w:r w:rsidR="00E37325">
        <w:t xml:space="preserve">  </w:t>
      </w:r>
      <w:r w:rsidR="00377074">
        <w:tab/>
      </w:r>
      <w:r w:rsidR="00377074">
        <w:tab/>
      </w:r>
      <w:r w:rsidR="00E37325">
        <w:t>(F35)</w:t>
      </w:r>
      <w:r w:rsidR="002435D4">
        <w:t xml:space="preserve"> - ENTRANCE </w:t>
      </w:r>
    </w:p>
    <w:p w:rsidR="001B5B53" w:rsidRDefault="001B5B53" w:rsidP="002435D4">
      <w:pPr>
        <w:pStyle w:val="PR3"/>
        <w:numPr>
          <w:ilvl w:val="0"/>
          <w:numId w:val="0"/>
        </w:numPr>
        <w:ind w:left="2016"/>
      </w:pPr>
    </w:p>
    <w:p w:rsidR="00B137D0" w:rsidRDefault="00B137D0" w:rsidP="00B137D0">
      <w:pPr>
        <w:pStyle w:val="PR3"/>
        <w:numPr>
          <w:ilvl w:val="0"/>
          <w:numId w:val="0"/>
        </w:numPr>
        <w:ind w:left="2016"/>
      </w:pPr>
    </w:p>
    <w:p w:rsidR="00963EA6" w:rsidRDefault="00963EA6" w:rsidP="00963EA6">
      <w:pPr>
        <w:pStyle w:val="PR2"/>
        <w:tabs>
          <w:tab w:val="left" w:pos="810"/>
          <w:tab w:val="left" w:pos="900"/>
        </w:tabs>
        <w:ind w:left="1206" w:hanging="216"/>
        <w:rPr>
          <w:b/>
        </w:rPr>
      </w:pPr>
      <w:r w:rsidRPr="00C24443">
        <w:rPr>
          <w:b/>
        </w:rPr>
        <w:t xml:space="preserve">SERIES </w:t>
      </w:r>
      <w:r w:rsidR="00CE41CD">
        <w:rPr>
          <w:b/>
        </w:rPr>
        <w:t>4000</w:t>
      </w:r>
      <w:r w:rsidRPr="00C24443">
        <w:rPr>
          <w:b/>
        </w:rPr>
        <w:t>-</w:t>
      </w:r>
      <w:r w:rsidR="00CE41CD">
        <w:rPr>
          <w:b/>
        </w:rPr>
        <w:t>BORED</w:t>
      </w:r>
      <w:r w:rsidR="0085623B">
        <w:rPr>
          <w:b/>
        </w:rPr>
        <w:t xml:space="preserve"> (CYLINDRICAL) </w:t>
      </w:r>
      <w:r w:rsidR="00CE41CD">
        <w:rPr>
          <w:b/>
        </w:rPr>
        <w:t>AND PREASSEMBLED LOCKS AND LATCHES</w:t>
      </w:r>
      <w:r w:rsidR="00B137D0">
        <w:rPr>
          <w:b/>
        </w:rPr>
        <w:t xml:space="preserve"> (GRADE 1)</w:t>
      </w:r>
    </w:p>
    <w:p w:rsidR="00CE41CD" w:rsidRPr="0048551D" w:rsidRDefault="00CE41CD" w:rsidP="00CE41CD">
      <w:pPr>
        <w:pStyle w:val="PR3"/>
      </w:pPr>
      <w:r w:rsidRPr="00CE41CD">
        <w:t>180/280/195/295/395</w:t>
      </w:r>
      <w:r w:rsidRPr="00B137D0">
        <w:rPr>
          <w:b/>
        </w:rPr>
        <w:t>N</w:t>
      </w:r>
      <w:r w:rsidR="0048551D">
        <w:rPr>
          <w:b/>
        </w:rPr>
        <w:t xml:space="preserve"> </w:t>
      </w:r>
      <w:r w:rsidR="00377074">
        <w:rPr>
          <w:b/>
        </w:rPr>
        <w:tab/>
      </w:r>
      <w:r w:rsidR="00377074">
        <w:rPr>
          <w:b/>
        </w:rPr>
        <w:tab/>
      </w:r>
      <w:r w:rsidR="0048551D" w:rsidRPr="0048551D">
        <w:t>(F75)</w:t>
      </w:r>
      <w:r w:rsidR="00094F04">
        <w:t>- PASSAGE</w:t>
      </w:r>
    </w:p>
    <w:p w:rsidR="00A66A95" w:rsidRDefault="00A66A95" w:rsidP="00CE41CD">
      <w:pPr>
        <w:pStyle w:val="PR3"/>
      </w:pPr>
      <w:r>
        <w:t>180L/280/195/295/395</w:t>
      </w:r>
      <w:r w:rsidRPr="0048551D">
        <w:rPr>
          <w:b/>
        </w:rPr>
        <w:t>L</w:t>
      </w:r>
      <w:r w:rsidR="0048551D" w:rsidRPr="0048551D">
        <w:rPr>
          <w:b/>
        </w:rPr>
        <w:t xml:space="preserve"> </w:t>
      </w:r>
      <w:r w:rsidR="00377074">
        <w:rPr>
          <w:b/>
        </w:rPr>
        <w:tab/>
      </w:r>
      <w:r w:rsidR="00377074">
        <w:rPr>
          <w:b/>
        </w:rPr>
        <w:tab/>
      </w:r>
      <w:r w:rsidR="0048551D" w:rsidRPr="0048551D">
        <w:t>(F7</w:t>
      </w:r>
      <w:r w:rsidR="0048551D">
        <w:t>6A)</w:t>
      </w:r>
      <w:r w:rsidR="00094F04">
        <w:t>- PRIVACY LOCK</w:t>
      </w:r>
    </w:p>
    <w:p w:rsidR="00B137D0" w:rsidRDefault="00B137D0" w:rsidP="00B137D0">
      <w:pPr>
        <w:pStyle w:val="PR3"/>
      </w:pPr>
      <w:r>
        <w:t>180L/280/195/295/395</w:t>
      </w:r>
      <w:r w:rsidRPr="0048551D">
        <w:rPr>
          <w:b/>
        </w:rPr>
        <w:t>P</w:t>
      </w:r>
      <w:r w:rsidR="00EF3792">
        <w:rPr>
          <w:b/>
        </w:rPr>
        <w:t xml:space="preserve"> </w:t>
      </w:r>
      <w:r w:rsidR="00377074">
        <w:rPr>
          <w:b/>
        </w:rPr>
        <w:tab/>
      </w:r>
      <w:r w:rsidR="00377074">
        <w:rPr>
          <w:b/>
        </w:rPr>
        <w:tab/>
      </w:r>
      <w:r w:rsidR="0048551D" w:rsidRPr="0048551D">
        <w:t>(F7</w:t>
      </w:r>
      <w:r w:rsidR="0048551D">
        <w:t>7A</w:t>
      </w:r>
      <w:r w:rsidR="0048551D" w:rsidRPr="0048551D">
        <w:t>)</w:t>
      </w:r>
      <w:r w:rsidR="00094F04">
        <w:t>- PATIO/INNER OFFICE LOCK</w:t>
      </w:r>
    </w:p>
    <w:p w:rsidR="00B137D0" w:rsidRPr="0048551D" w:rsidRDefault="00B137D0" w:rsidP="00B137D0">
      <w:pPr>
        <w:pStyle w:val="PR3"/>
      </w:pPr>
      <w:r>
        <w:t>180L/280/195/295/395</w:t>
      </w:r>
      <w:r w:rsidRPr="00B137D0">
        <w:rPr>
          <w:b/>
        </w:rPr>
        <w:t>DC</w:t>
      </w:r>
      <w:r w:rsidR="0048551D">
        <w:rPr>
          <w:b/>
        </w:rPr>
        <w:t xml:space="preserve"> </w:t>
      </w:r>
      <w:r w:rsidR="00377074">
        <w:rPr>
          <w:b/>
        </w:rPr>
        <w:tab/>
      </w:r>
      <w:r w:rsidR="0048551D" w:rsidRPr="0048551D">
        <w:t>(F80)</w:t>
      </w:r>
      <w:r w:rsidR="00094F04">
        <w:t>- COMMUNICATING LOCK</w:t>
      </w:r>
    </w:p>
    <w:p w:rsidR="00B137D0" w:rsidRDefault="00B137D0" w:rsidP="00B137D0">
      <w:pPr>
        <w:pStyle w:val="PR3"/>
      </w:pPr>
      <w:r>
        <w:t>180L/280/195/295</w:t>
      </w:r>
      <w:r w:rsidRPr="00B137D0">
        <w:rPr>
          <w:b/>
        </w:rPr>
        <w:t>RDC</w:t>
      </w:r>
      <w:r w:rsidR="0048551D">
        <w:rPr>
          <w:b/>
        </w:rPr>
        <w:t xml:space="preserve"> </w:t>
      </w:r>
      <w:r w:rsidR="00EF3792">
        <w:rPr>
          <w:b/>
        </w:rPr>
        <w:t xml:space="preserve">    </w:t>
      </w:r>
      <w:r w:rsidR="0048551D">
        <w:rPr>
          <w:b/>
        </w:rPr>
        <w:t xml:space="preserve"> </w:t>
      </w:r>
      <w:r w:rsidR="00377074">
        <w:rPr>
          <w:b/>
        </w:rPr>
        <w:tab/>
      </w:r>
      <w:r w:rsidR="0048551D" w:rsidRPr="0048551D">
        <w:t>(F80)</w:t>
      </w:r>
      <w:r w:rsidR="00094F04">
        <w:t>- COMMUNICATING LOCK</w:t>
      </w:r>
    </w:p>
    <w:p w:rsidR="00B137D0" w:rsidRPr="0048551D" w:rsidRDefault="00B137D0" w:rsidP="00B137D0">
      <w:pPr>
        <w:pStyle w:val="PR3"/>
      </w:pPr>
      <w:r>
        <w:t>180L/280/195/295/395</w:t>
      </w:r>
      <w:r w:rsidRPr="00B137D0">
        <w:rPr>
          <w:b/>
        </w:rPr>
        <w:t>AB</w:t>
      </w:r>
      <w:r w:rsidR="0048551D">
        <w:rPr>
          <w:b/>
        </w:rPr>
        <w:t xml:space="preserve"> </w:t>
      </w:r>
      <w:r w:rsidR="00377074">
        <w:rPr>
          <w:b/>
        </w:rPr>
        <w:tab/>
      </w:r>
      <w:r w:rsidR="0048551D" w:rsidRPr="0048551D">
        <w:t>(F81)</w:t>
      </w:r>
      <w:r w:rsidR="00094F04">
        <w:t>- OFFICE LOCK</w:t>
      </w:r>
    </w:p>
    <w:p w:rsidR="00B137D0" w:rsidRPr="0048551D" w:rsidRDefault="00B137D0" w:rsidP="00B137D0">
      <w:pPr>
        <w:pStyle w:val="PR3"/>
      </w:pPr>
      <w:r>
        <w:t>180L/280/195/295</w:t>
      </w:r>
      <w:r w:rsidRPr="00B137D0">
        <w:rPr>
          <w:b/>
        </w:rPr>
        <w:t>RAB</w:t>
      </w:r>
      <w:r w:rsidR="0048551D">
        <w:rPr>
          <w:b/>
        </w:rPr>
        <w:t xml:space="preserve"> </w:t>
      </w:r>
      <w:r w:rsidR="00EF3792">
        <w:rPr>
          <w:b/>
        </w:rPr>
        <w:t xml:space="preserve">    </w:t>
      </w:r>
      <w:r w:rsidR="0048551D">
        <w:rPr>
          <w:b/>
        </w:rPr>
        <w:t xml:space="preserve"> </w:t>
      </w:r>
      <w:r w:rsidR="00377074">
        <w:rPr>
          <w:b/>
        </w:rPr>
        <w:tab/>
      </w:r>
      <w:r w:rsidR="0048551D" w:rsidRPr="0048551D">
        <w:t>(F8</w:t>
      </w:r>
      <w:r w:rsidR="0048551D">
        <w:t>1</w:t>
      </w:r>
      <w:r w:rsidR="0048551D" w:rsidRPr="0048551D">
        <w:t>)</w:t>
      </w:r>
      <w:r w:rsidR="00094F04">
        <w:t xml:space="preserve">- OFFICE LOCK </w:t>
      </w:r>
    </w:p>
    <w:p w:rsidR="0048551D" w:rsidRPr="0048551D" w:rsidRDefault="00B137D0" w:rsidP="0048551D">
      <w:pPr>
        <w:pStyle w:val="PR3"/>
      </w:pPr>
      <w:r>
        <w:t>180L/280/195/295/395</w:t>
      </w:r>
      <w:r w:rsidRPr="00B137D0">
        <w:rPr>
          <w:b/>
        </w:rPr>
        <w:t>AB</w:t>
      </w:r>
      <w:r w:rsidR="0048551D">
        <w:rPr>
          <w:b/>
        </w:rPr>
        <w:t xml:space="preserve"> </w:t>
      </w:r>
      <w:r w:rsidR="00377074">
        <w:rPr>
          <w:b/>
        </w:rPr>
        <w:tab/>
      </w:r>
      <w:r w:rsidR="0048551D" w:rsidRPr="0048551D">
        <w:t>(F82A)</w:t>
      </w:r>
      <w:r w:rsidR="00094F04">
        <w:t>- ENTRY LOCK</w:t>
      </w:r>
    </w:p>
    <w:p w:rsidR="00B137D0" w:rsidRPr="0048551D" w:rsidRDefault="00B137D0" w:rsidP="00B137D0">
      <w:pPr>
        <w:pStyle w:val="PR3"/>
      </w:pPr>
      <w:r>
        <w:t>180L/280/195/295</w:t>
      </w:r>
      <w:r w:rsidR="001A2FA3" w:rsidRPr="001A2FA3">
        <w:rPr>
          <w:b/>
        </w:rPr>
        <w:t>RAB</w:t>
      </w:r>
      <w:r w:rsidR="0048551D">
        <w:rPr>
          <w:b/>
        </w:rPr>
        <w:t xml:space="preserve">  </w:t>
      </w:r>
      <w:r w:rsidR="00EF3792">
        <w:rPr>
          <w:b/>
        </w:rPr>
        <w:t xml:space="preserve">    </w:t>
      </w:r>
      <w:r w:rsidR="00377074">
        <w:rPr>
          <w:b/>
        </w:rPr>
        <w:tab/>
      </w:r>
      <w:r w:rsidR="0048551D" w:rsidRPr="0048551D">
        <w:t>(F82A)</w:t>
      </w:r>
      <w:r w:rsidR="00094F04">
        <w:t>- ENTRY LOCK</w:t>
      </w:r>
    </w:p>
    <w:p w:rsidR="00B137D0" w:rsidRPr="0048551D" w:rsidRDefault="00B137D0" w:rsidP="00B137D0">
      <w:pPr>
        <w:pStyle w:val="PR3"/>
      </w:pPr>
      <w:r>
        <w:t>180L/280/195/295/395</w:t>
      </w:r>
      <w:r w:rsidR="001A2FA3" w:rsidRPr="001A2FA3">
        <w:rPr>
          <w:b/>
        </w:rPr>
        <w:t>AQ</w:t>
      </w:r>
      <w:r w:rsidR="0048551D">
        <w:rPr>
          <w:b/>
        </w:rPr>
        <w:t xml:space="preserve"> </w:t>
      </w:r>
      <w:r w:rsidR="00EF3792">
        <w:rPr>
          <w:b/>
        </w:rPr>
        <w:t xml:space="preserve"> </w:t>
      </w:r>
      <w:r w:rsidR="00377074">
        <w:rPr>
          <w:b/>
        </w:rPr>
        <w:tab/>
      </w:r>
      <w:r w:rsidR="0048551D" w:rsidRPr="0048551D">
        <w:t>(F83)</w:t>
      </w:r>
      <w:r w:rsidR="00094F04">
        <w:t>- EXIT LOCK</w:t>
      </w:r>
    </w:p>
    <w:p w:rsidR="00B137D0" w:rsidRPr="0048551D" w:rsidRDefault="00B137D0" w:rsidP="00B137D0">
      <w:pPr>
        <w:pStyle w:val="PR3"/>
      </w:pPr>
      <w:r>
        <w:t>180L/280/195/295/395</w:t>
      </w:r>
      <w:r w:rsidR="001A2FA3" w:rsidRPr="001A2FA3">
        <w:rPr>
          <w:b/>
        </w:rPr>
        <w:t>S</w:t>
      </w:r>
      <w:r w:rsidR="0048551D">
        <w:rPr>
          <w:b/>
        </w:rPr>
        <w:t xml:space="preserve"> </w:t>
      </w:r>
      <w:r w:rsidR="00EF3792">
        <w:rPr>
          <w:b/>
        </w:rPr>
        <w:t xml:space="preserve">    </w:t>
      </w:r>
      <w:r w:rsidR="00377074">
        <w:rPr>
          <w:b/>
        </w:rPr>
        <w:tab/>
      </w:r>
      <w:r w:rsidR="0048551D" w:rsidRPr="0048551D">
        <w:t>(F84)</w:t>
      </w:r>
      <w:r w:rsidR="00094F04">
        <w:t>- CLASSROOM LOCK</w:t>
      </w:r>
    </w:p>
    <w:p w:rsidR="00B137D0" w:rsidRPr="0048551D" w:rsidRDefault="00B137D0" w:rsidP="00B137D0">
      <w:pPr>
        <w:pStyle w:val="PR3"/>
      </w:pPr>
      <w:r>
        <w:t>180L/280/195/295</w:t>
      </w:r>
      <w:r w:rsidR="001A2FA3" w:rsidRPr="001A2FA3">
        <w:rPr>
          <w:b/>
        </w:rPr>
        <w:t>RS</w:t>
      </w:r>
      <w:r w:rsidR="0048551D">
        <w:rPr>
          <w:b/>
        </w:rPr>
        <w:t xml:space="preserve"> </w:t>
      </w:r>
      <w:r w:rsidR="00EF3792">
        <w:rPr>
          <w:b/>
        </w:rPr>
        <w:t xml:space="preserve">       </w:t>
      </w:r>
      <w:r w:rsidR="0048551D">
        <w:rPr>
          <w:b/>
        </w:rPr>
        <w:t xml:space="preserve"> </w:t>
      </w:r>
      <w:r w:rsidR="00377074">
        <w:rPr>
          <w:b/>
        </w:rPr>
        <w:tab/>
      </w:r>
      <w:r w:rsidR="0048551D" w:rsidRPr="0048551D">
        <w:t>(F84)</w:t>
      </w:r>
      <w:r w:rsidR="00094F04">
        <w:t>- CLASSROOM LOCK</w:t>
      </w:r>
    </w:p>
    <w:p w:rsidR="00B137D0" w:rsidRPr="0048551D" w:rsidRDefault="00B137D0" w:rsidP="00B137D0">
      <w:pPr>
        <w:pStyle w:val="PR3"/>
      </w:pPr>
      <w:r>
        <w:t>180L/280/195/295</w:t>
      </w:r>
      <w:r w:rsidR="009C1F68">
        <w:t>/395</w:t>
      </w:r>
      <w:r w:rsidR="001A2FA3" w:rsidRPr="001A2FA3">
        <w:rPr>
          <w:b/>
        </w:rPr>
        <w:t>F</w:t>
      </w:r>
      <w:r w:rsidR="0048551D">
        <w:rPr>
          <w:b/>
        </w:rPr>
        <w:t xml:space="preserve"> </w:t>
      </w:r>
      <w:r w:rsidR="00EF3792">
        <w:rPr>
          <w:b/>
        </w:rPr>
        <w:t xml:space="preserve">   </w:t>
      </w:r>
      <w:r w:rsidR="0048551D">
        <w:rPr>
          <w:b/>
        </w:rPr>
        <w:t xml:space="preserve"> </w:t>
      </w:r>
      <w:r w:rsidR="00377074">
        <w:rPr>
          <w:b/>
        </w:rPr>
        <w:tab/>
      </w:r>
      <w:r w:rsidR="0048551D" w:rsidRPr="0048551D">
        <w:t>(F86)</w:t>
      </w:r>
      <w:r w:rsidR="00094F04">
        <w:t>- STOREROOM LOCK</w:t>
      </w:r>
    </w:p>
    <w:p w:rsidR="009C1F68" w:rsidRPr="0048551D" w:rsidRDefault="009C1F68" w:rsidP="00EF3792">
      <w:pPr>
        <w:pStyle w:val="PR3"/>
        <w:tabs>
          <w:tab w:val="left" w:pos="3600"/>
          <w:tab w:val="left" w:pos="4410"/>
        </w:tabs>
      </w:pPr>
      <w:r>
        <w:t>180L/280/195/295</w:t>
      </w:r>
      <w:r w:rsidRPr="001A2FA3">
        <w:rPr>
          <w:b/>
        </w:rPr>
        <w:t>R</w:t>
      </w:r>
      <w:r>
        <w:rPr>
          <w:b/>
        </w:rPr>
        <w:t>F</w:t>
      </w:r>
      <w:r w:rsidR="00EF3792">
        <w:rPr>
          <w:b/>
        </w:rPr>
        <w:t xml:space="preserve">        </w:t>
      </w:r>
      <w:r w:rsidR="0048551D">
        <w:rPr>
          <w:b/>
        </w:rPr>
        <w:t xml:space="preserve"> </w:t>
      </w:r>
      <w:r w:rsidR="00377074">
        <w:rPr>
          <w:b/>
        </w:rPr>
        <w:tab/>
      </w:r>
      <w:r w:rsidR="00377074">
        <w:rPr>
          <w:b/>
        </w:rPr>
        <w:tab/>
      </w:r>
      <w:r w:rsidR="0048551D" w:rsidRPr="0048551D">
        <w:t>(F86)</w:t>
      </w:r>
      <w:r w:rsidR="00094F04">
        <w:t>- STOREROOM LOCK</w:t>
      </w:r>
    </w:p>
    <w:p w:rsidR="00B137D0" w:rsidRPr="0048551D" w:rsidRDefault="00B137D0" w:rsidP="00B137D0">
      <w:pPr>
        <w:pStyle w:val="PR3"/>
      </w:pPr>
      <w:r>
        <w:t>180L/280/195/295/395</w:t>
      </w:r>
      <w:r w:rsidR="001A2FA3" w:rsidRPr="001A2FA3">
        <w:rPr>
          <w:b/>
        </w:rPr>
        <w:t>DW</w:t>
      </w:r>
      <w:r w:rsidR="0048551D">
        <w:rPr>
          <w:b/>
        </w:rPr>
        <w:t xml:space="preserve"> </w:t>
      </w:r>
      <w:r w:rsidR="00EF3792">
        <w:rPr>
          <w:b/>
        </w:rPr>
        <w:t xml:space="preserve"> </w:t>
      </w:r>
      <w:r w:rsidR="00377074">
        <w:rPr>
          <w:b/>
        </w:rPr>
        <w:tab/>
      </w:r>
      <w:r w:rsidR="0048551D" w:rsidRPr="0048551D">
        <w:t>(F87)</w:t>
      </w:r>
      <w:r w:rsidR="00094F04">
        <w:t>- ASYLUM LOCK</w:t>
      </w:r>
    </w:p>
    <w:p w:rsidR="00B137D0" w:rsidRPr="0048551D" w:rsidRDefault="00B137D0" w:rsidP="00B137D0">
      <w:pPr>
        <w:pStyle w:val="PR3"/>
      </w:pPr>
      <w:r>
        <w:t>180L/280/195/295</w:t>
      </w:r>
      <w:r w:rsidR="00EF33FC" w:rsidRPr="00EF33FC">
        <w:rPr>
          <w:b/>
        </w:rPr>
        <w:t>RDW</w:t>
      </w:r>
      <w:r w:rsidR="0048551D">
        <w:rPr>
          <w:b/>
        </w:rPr>
        <w:t xml:space="preserve"> </w:t>
      </w:r>
      <w:r w:rsidR="00EF3792">
        <w:rPr>
          <w:b/>
        </w:rPr>
        <w:t xml:space="preserve">     </w:t>
      </w:r>
      <w:r w:rsidR="00377074">
        <w:rPr>
          <w:b/>
        </w:rPr>
        <w:tab/>
      </w:r>
      <w:r w:rsidR="0048551D" w:rsidRPr="0048551D">
        <w:t>(F87)</w:t>
      </w:r>
      <w:r w:rsidR="00094F04">
        <w:t>- ASYLUM LOCK</w:t>
      </w:r>
    </w:p>
    <w:p w:rsidR="00B137D0" w:rsidRPr="0048551D" w:rsidRDefault="00B137D0" w:rsidP="00B137D0">
      <w:pPr>
        <w:pStyle w:val="PR3"/>
      </w:pPr>
      <w:r>
        <w:t>180L/280/195/295/395</w:t>
      </w:r>
      <w:r w:rsidR="00EF33FC" w:rsidRPr="00EF33FC">
        <w:rPr>
          <w:b/>
        </w:rPr>
        <w:t>DA</w:t>
      </w:r>
      <w:r w:rsidR="0048551D">
        <w:rPr>
          <w:b/>
        </w:rPr>
        <w:t xml:space="preserve"> </w:t>
      </w:r>
      <w:r w:rsidR="00EF3792">
        <w:rPr>
          <w:b/>
        </w:rPr>
        <w:t xml:space="preserve"> </w:t>
      </w:r>
      <w:r w:rsidR="00377074">
        <w:rPr>
          <w:b/>
        </w:rPr>
        <w:tab/>
      </w:r>
      <w:r w:rsidR="0048551D" w:rsidRPr="0048551D">
        <w:t>(F88)</w:t>
      </w:r>
      <w:r w:rsidR="00094F04">
        <w:t>- ENTRY/RESTROOM LOCK</w:t>
      </w:r>
    </w:p>
    <w:p w:rsidR="00B137D0" w:rsidRPr="0048551D" w:rsidRDefault="00B137D0" w:rsidP="00B137D0">
      <w:pPr>
        <w:pStyle w:val="PR3"/>
      </w:pPr>
      <w:r>
        <w:t>180L/280/195/295</w:t>
      </w:r>
      <w:r w:rsidR="00EF33FC" w:rsidRPr="00EF33FC">
        <w:rPr>
          <w:b/>
        </w:rPr>
        <w:t>RDA</w:t>
      </w:r>
      <w:r w:rsidR="0048551D">
        <w:rPr>
          <w:b/>
        </w:rPr>
        <w:t xml:space="preserve"> </w:t>
      </w:r>
      <w:r w:rsidR="00EF3792">
        <w:rPr>
          <w:b/>
        </w:rPr>
        <w:t xml:space="preserve">     </w:t>
      </w:r>
      <w:r w:rsidR="0048551D">
        <w:rPr>
          <w:b/>
        </w:rPr>
        <w:t xml:space="preserve"> </w:t>
      </w:r>
      <w:r w:rsidR="00377074">
        <w:rPr>
          <w:b/>
        </w:rPr>
        <w:tab/>
      </w:r>
      <w:r w:rsidR="0048551D" w:rsidRPr="0048551D">
        <w:t>(F88)</w:t>
      </w:r>
      <w:r w:rsidR="00094F04">
        <w:t>- ENTRY/RESTROOM LOCK</w:t>
      </w:r>
    </w:p>
    <w:p w:rsidR="00B137D0" w:rsidRPr="0048551D" w:rsidRDefault="00B137D0" w:rsidP="00B137D0">
      <w:pPr>
        <w:pStyle w:val="PR3"/>
      </w:pPr>
      <w:r>
        <w:t>180L/280/195/295/395</w:t>
      </w:r>
      <w:r w:rsidR="00EF33FC" w:rsidRPr="00EF33FC">
        <w:rPr>
          <w:b/>
        </w:rPr>
        <w:t>FQ</w:t>
      </w:r>
      <w:r w:rsidR="0048551D">
        <w:rPr>
          <w:b/>
        </w:rPr>
        <w:t xml:space="preserve"> </w:t>
      </w:r>
      <w:r w:rsidR="00EF3792">
        <w:rPr>
          <w:b/>
        </w:rPr>
        <w:t xml:space="preserve"> </w:t>
      </w:r>
      <w:r w:rsidR="00377074">
        <w:rPr>
          <w:b/>
        </w:rPr>
        <w:tab/>
      </w:r>
      <w:r w:rsidR="0048551D" w:rsidRPr="0048551D">
        <w:t>(F89)</w:t>
      </w:r>
      <w:r w:rsidR="00094F04">
        <w:t>- EXIT LATCH</w:t>
      </w:r>
    </w:p>
    <w:p w:rsidR="00B137D0" w:rsidRPr="0048551D" w:rsidRDefault="00B137D0" w:rsidP="00B137D0">
      <w:pPr>
        <w:pStyle w:val="PR3"/>
      </w:pPr>
      <w:r>
        <w:t>180L/280/195/295/395</w:t>
      </w:r>
      <w:r w:rsidR="00EF33FC" w:rsidRPr="00EF33FC">
        <w:rPr>
          <w:b/>
        </w:rPr>
        <w:t>T</w:t>
      </w:r>
      <w:r w:rsidR="0048551D">
        <w:rPr>
          <w:b/>
        </w:rPr>
        <w:t xml:space="preserve">  </w:t>
      </w:r>
      <w:r w:rsidR="00EF3792">
        <w:rPr>
          <w:b/>
        </w:rPr>
        <w:t xml:space="preserve">    </w:t>
      </w:r>
      <w:r w:rsidR="00377074">
        <w:rPr>
          <w:b/>
        </w:rPr>
        <w:tab/>
      </w:r>
      <w:r w:rsidR="0048551D" w:rsidRPr="0048551D">
        <w:t>(F90)</w:t>
      </w:r>
      <w:r w:rsidR="00094F04">
        <w:t>- DORMITORY LOCK</w:t>
      </w:r>
    </w:p>
    <w:p w:rsidR="00B137D0" w:rsidRPr="0048551D" w:rsidRDefault="00B137D0" w:rsidP="00B137D0">
      <w:pPr>
        <w:pStyle w:val="PR3"/>
      </w:pPr>
      <w:r>
        <w:t>180L/280/195/295/395</w:t>
      </w:r>
      <w:r w:rsidR="00EF33FC" w:rsidRPr="00EF33FC">
        <w:rPr>
          <w:b/>
        </w:rPr>
        <w:t>RT</w:t>
      </w:r>
      <w:r w:rsidR="00EF3792">
        <w:rPr>
          <w:b/>
        </w:rPr>
        <w:t xml:space="preserve">   </w:t>
      </w:r>
      <w:r w:rsidR="00377074">
        <w:rPr>
          <w:b/>
        </w:rPr>
        <w:tab/>
      </w:r>
      <w:r w:rsidR="0048551D" w:rsidRPr="0048551D">
        <w:t>(F90)</w:t>
      </w:r>
      <w:r w:rsidR="00094F04">
        <w:t>- DORMITORY LOCK</w:t>
      </w:r>
    </w:p>
    <w:p w:rsidR="00B137D0" w:rsidRPr="0048551D" w:rsidRDefault="00B137D0" w:rsidP="00B137D0">
      <w:pPr>
        <w:pStyle w:val="PR3"/>
      </w:pPr>
      <w:r>
        <w:t>180L/280/195/295/395</w:t>
      </w:r>
      <w:r w:rsidR="00EF33FC" w:rsidRPr="00EF33FC">
        <w:rPr>
          <w:b/>
        </w:rPr>
        <w:t>BS</w:t>
      </w:r>
      <w:r w:rsidR="0048551D">
        <w:rPr>
          <w:b/>
        </w:rPr>
        <w:t xml:space="preserve"> </w:t>
      </w:r>
      <w:r w:rsidR="00EF3792">
        <w:rPr>
          <w:b/>
        </w:rPr>
        <w:t xml:space="preserve">  </w:t>
      </w:r>
      <w:r w:rsidR="00377074">
        <w:rPr>
          <w:b/>
        </w:rPr>
        <w:tab/>
      </w:r>
      <w:r w:rsidR="0048551D" w:rsidRPr="0048551D">
        <w:t>(F92)</w:t>
      </w:r>
      <w:r w:rsidR="00094F04">
        <w:t>- SERVICE STATION DOOR LOCK</w:t>
      </w:r>
    </w:p>
    <w:p w:rsidR="00B137D0" w:rsidRPr="0048551D" w:rsidRDefault="00B137D0" w:rsidP="00B137D0">
      <w:pPr>
        <w:pStyle w:val="PR3"/>
      </w:pPr>
      <w:r>
        <w:lastRenderedPageBreak/>
        <w:t>180L/280/195/295/395</w:t>
      </w:r>
      <w:r w:rsidR="00EF33FC" w:rsidRPr="00EF33FC">
        <w:rPr>
          <w:b/>
        </w:rPr>
        <w:t>RBS</w:t>
      </w:r>
      <w:r w:rsidR="0048551D">
        <w:rPr>
          <w:b/>
        </w:rPr>
        <w:t xml:space="preserve"> </w:t>
      </w:r>
      <w:r w:rsidR="00377074">
        <w:rPr>
          <w:b/>
        </w:rPr>
        <w:tab/>
      </w:r>
      <w:r w:rsidR="0048551D" w:rsidRPr="0048551D">
        <w:t>(F9</w:t>
      </w:r>
      <w:r w:rsidR="0048551D">
        <w:t>2</w:t>
      </w:r>
      <w:r w:rsidR="0048551D" w:rsidRPr="0048551D">
        <w:t>)</w:t>
      </w:r>
      <w:r w:rsidR="00094F04">
        <w:t>- SERVICE STATION DOOR LOCK</w:t>
      </w:r>
    </w:p>
    <w:p w:rsidR="00B137D0" w:rsidRPr="0048551D" w:rsidRDefault="00B137D0" w:rsidP="00B137D0">
      <w:pPr>
        <w:pStyle w:val="PR3"/>
      </w:pPr>
      <w:r>
        <w:t>180L/280/195/295/395</w:t>
      </w:r>
      <w:r w:rsidR="00EF33FC" w:rsidRPr="00EF33FC">
        <w:rPr>
          <w:b/>
        </w:rPr>
        <w:t>H</w:t>
      </w:r>
      <w:r w:rsidR="0048551D">
        <w:rPr>
          <w:b/>
        </w:rPr>
        <w:t xml:space="preserve">  </w:t>
      </w:r>
      <w:r w:rsidR="00EF3792">
        <w:rPr>
          <w:b/>
        </w:rPr>
        <w:t xml:space="preserve">   </w:t>
      </w:r>
      <w:r w:rsidR="00377074">
        <w:rPr>
          <w:b/>
        </w:rPr>
        <w:tab/>
      </w:r>
      <w:r w:rsidR="0048551D" w:rsidRPr="0048551D">
        <w:t>(F93)</w:t>
      </w:r>
      <w:r w:rsidR="00094F04">
        <w:t>- HOTEL/MOTEL LOCK</w:t>
      </w:r>
    </w:p>
    <w:p w:rsidR="00EF33FC" w:rsidRPr="00B7401C" w:rsidRDefault="00EF33FC" w:rsidP="00EF33FC">
      <w:pPr>
        <w:pStyle w:val="PR3"/>
      </w:pPr>
      <w:r>
        <w:t>180L/280/195/295/395</w:t>
      </w:r>
      <w:r w:rsidRPr="00EF33FC">
        <w:rPr>
          <w:b/>
        </w:rPr>
        <w:t>AB</w:t>
      </w:r>
      <w:r w:rsidR="00B7401C">
        <w:rPr>
          <w:b/>
        </w:rPr>
        <w:t xml:space="preserve"> </w:t>
      </w:r>
      <w:r w:rsidR="00EF3792">
        <w:rPr>
          <w:b/>
        </w:rPr>
        <w:t xml:space="preserve">  </w:t>
      </w:r>
      <w:r w:rsidR="00377074">
        <w:rPr>
          <w:b/>
        </w:rPr>
        <w:tab/>
      </w:r>
      <w:r w:rsidR="00B7401C" w:rsidRPr="00B7401C">
        <w:t>(F109)</w:t>
      </w:r>
      <w:r w:rsidR="00094F04">
        <w:t xml:space="preserve">- </w:t>
      </w:r>
      <w:r w:rsidR="00357EA6">
        <w:t>ENTRY/OFFICE LOCK</w:t>
      </w:r>
    </w:p>
    <w:p w:rsidR="00EF33FC" w:rsidRPr="00B7401C" w:rsidRDefault="00EF33FC" w:rsidP="00EF33FC">
      <w:pPr>
        <w:pStyle w:val="PR3"/>
      </w:pPr>
      <w:r>
        <w:t>180L/280/195/295/395</w:t>
      </w:r>
      <w:r w:rsidRPr="00EF33FC">
        <w:rPr>
          <w:b/>
        </w:rPr>
        <w:t>RAB</w:t>
      </w:r>
      <w:r w:rsidR="00B7401C">
        <w:rPr>
          <w:b/>
        </w:rPr>
        <w:t xml:space="preserve"> </w:t>
      </w:r>
      <w:r w:rsidR="00377074">
        <w:rPr>
          <w:b/>
        </w:rPr>
        <w:tab/>
      </w:r>
      <w:r w:rsidR="00B7401C" w:rsidRPr="00B7401C">
        <w:t>(F109)</w:t>
      </w:r>
      <w:r w:rsidR="00357EA6">
        <w:t>- ENTRY/OFFICE LOCK</w:t>
      </w:r>
    </w:p>
    <w:p w:rsidR="00EF33FC" w:rsidRPr="00B7401C" w:rsidRDefault="00EF33FC" w:rsidP="00EF33FC">
      <w:pPr>
        <w:pStyle w:val="PR3"/>
      </w:pPr>
      <w:r>
        <w:t>180L/280/195/295/395</w:t>
      </w:r>
      <w:r w:rsidRPr="00EF33FC">
        <w:rPr>
          <w:b/>
        </w:rPr>
        <w:t>DB</w:t>
      </w:r>
      <w:r w:rsidR="00B7401C">
        <w:rPr>
          <w:b/>
        </w:rPr>
        <w:t xml:space="preserve">  </w:t>
      </w:r>
      <w:r w:rsidR="00EF3792">
        <w:rPr>
          <w:b/>
        </w:rPr>
        <w:t xml:space="preserve">  </w:t>
      </w:r>
      <w:r w:rsidR="00377074">
        <w:rPr>
          <w:b/>
        </w:rPr>
        <w:tab/>
      </w:r>
      <w:r w:rsidR="00B7401C" w:rsidRPr="00B7401C">
        <w:t>(F110)</w:t>
      </w:r>
      <w:r w:rsidR="00357EA6">
        <w:t xml:space="preserve">- </w:t>
      </w:r>
      <w:r w:rsidR="00C94118">
        <w:t>CLASSROOM LOCK</w:t>
      </w:r>
    </w:p>
    <w:p w:rsidR="00EF33FC" w:rsidRPr="00B7401C" w:rsidRDefault="00EF33FC" w:rsidP="00EF33FC">
      <w:pPr>
        <w:pStyle w:val="PR3"/>
      </w:pPr>
      <w:r>
        <w:t>180L/280/195/295/395</w:t>
      </w:r>
      <w:r w:rsidRPr="00EF33FC">
        <w:rPr>
          <w:b/>
        </w:rPr>
        <w:t>RDB</w:t>
      </w:r>
      <w:r w:rsidR="00B7401C">
        <w:rPr>
          <w:b/>
        </w:rPr>
        <w:t xml:space="preserve">  </w:t>
      </w:r>
      <w:r w:rsidR="00377074">
        <w:rPr>
          <w:b/>
        </w:rPr>
        <w:tab/>
      </w:r>
      <w:r w:rsidR="00B7401C" w:rsidRPr="00B7401C">
        <w:t>(F110)</w:t>
      </w:r>
      <w:r w:rsidR="00C94118">
        <w:t xml:space="preserve"> – CLASSROOM LOCK</w:t>
      </w:r>
    </w:p>
    <w:p w:rsidR="00EF33FC" w:rsidRPr="00B7401C" w:rsidRDefault="00EF33FC" w:rsidP="00EF33FC">
      <w:pPr>
        <w:pStyle w:val="PR3"/>
      </w:pPr>
      <w:r>
        <w:t>180L/280/195/295/395</w:t>
      </w:r>
      <w:r w:rsidRPr="00EF33FC">
        <w:rPr>
          <w:b/>
        </w:rPr>
        <w:t>NB</w:t>
      </w:r>
      <w:r w:rsidR="00B7401C">
        <w:rPr>
          <w:b/>
        </w:rPr>
        <w:t xml:space="preserve"> </w:t>
      </w:r>
      <w:r w:rsidR="00377074">
        <w:rPr>
          <w:b/>
        </w:rPr>
        <w:tab/>
      </w:r>
      <w:r w:rsidR="00B7401C" w:rsidRPr="00B7401C">
        <w:t>(F111)</w:t>
      </w:r>
      <w:r w:rsidR="00C94118">
        <w:t xml:space="preserve"> – COMMUNICATING PASSAGE</w:t>
      </w:r>
    </w:p>
    <w:p w:rsidR="00EF33FC" w:rsidRPr="00B7401C" w:rsidRDefault="00EF33FC" w:rsidP="00EF33FC">
      <w:pPr>
        <w:pStyle w:val="PR3"/>
      </w:pPr>
      <w:r>
        <w:t>180L/280/195/295/395</w:t>
      </w:r>
      <w:r w:rsidRPr="00EF33FC">
        <w:rPr>
          <w:b/>
        </w:rPr>
        <w:t>FB</w:t>
      </w:r>
      <w:r w:rsidR="00B7401C">
        <w:rPr>
          <w:b/>
        </w:rPr>
        <w:t xml:space="preserve"> </w:t>
      </w:r>
      <w:r w:rsidR="00EF3792">
        <w:rPr>
          <w:b/>
        </w:rPr>
        <w:t xml:space="preserve">   </w:t>
      </w:r>
      <w:r w:rsidR="00377074">
        <w:rPr>
          <w:b/>
        </w:rPr>
        <w:tab/>
      </w:r>
      <w:r w:rsidR="00B7401C" w:rsidRPr="00B7401C">
        <w:t>(F112)</w:t>
      </w:r>
      <w:r w:rsidR="0087355E">
        <w:t xml:space="preserve"> – COMMUNICATING STOREROOM LOCK</w:t>
      </w:r>
    </w:p>
    <w:p w:rsidR="00EF33FC" w:rsidRPr="00B7401C" w:rsidRDefault="00EF33FC" w:rsidP="00EF33FC">
      <w:pPr>
        <w:pStyle w:val="PR3"/>
      </w:pPr>
      <w:r>
        <w:t>180L/280/195/295/395</w:t>
      </w:r>
      <w:r w:rsidRPr="00EF33FC">
        <w:rPr>
          <w:b/>
        </w:rPr>
        <w:t>RFB</w:t>
      </w:r>
      <w:r w:rsidR="00B7401C">
        <w:rPr>
          <w:b/>
        </w:rPr>
        <w:t xml:space="preserve"> </w:t>
      </w:r>
      <w:r w:rsidR="00EF3792">
        <w:rPr>
          <w:b/>
        </w:rPr>
        <w:t xml:space="preserve">  </w:t>
      </w:r>
      <w:r w:rsidR="00377074">
        <w:rPr>
          <w:b/>
        </w:rPr>
        <w:tab/>
      </w:r>
      <w:r w:rsidR="00B7401C" w:rsidRPr="00B7401C">
        <w:t>(F112)</w:t>
      </w:r>
      <w:r w:rsidR="0087355E">
        <w:t xml:space="preserve"> – COMMUNICATING STOREROOM LOCK</w:t>
      </w:r>
    </w:p>
    <w:p w:rsidR="00EF33FC" w:rsidRPr="00B7401C" w:rsidRDefault="00EF33FC" w:rsidP="00EF33FC">
      <w:pPr>
        <w:pStyle w:val="PR3"/>
      </w:pPr>
      <w:r>
        <w:t>180L/280/195/295/395</w:t>
      </w:r>
      <w:r w:rsidRPr="00EF33FC">
        <w:rPr>
          <w:b/>
        </w:rPr>
        <w:t>SB</w:t>
      </w:r>
      <w:r w:rsidR="00B7401C">
        <w:rPr>
          <w:b/>
        </w:rPr>
        <w:t xml:space="preserve"> </w:t>
      </w:r>
      <w:r w:rsidR="00EF3792">
        <w:rPr>
          <w:b/>
        </w:rPr>
        <w:t xml:space="preserve">     </w:t>
      </w:r>
      <w:r w:rsidR="00377074">
        <w:rPr>
          <w:b/>
        </w:rPr>
        <w:tab/>
      </w:r>
      <w:r w:rsidR="00B7401C" w:rsidRPr="00B7401C">
        <w:t>(F113)</w:t>
      </w:r>
      <w:r w:rsidR="0087355E">
        <w:t xml:space="preserve"> – COMMUNICATING CLASSROOM LOCK</w:t>
      </w:r>
    </w:p>
    <w:p w:rsidR="00B7401C" w:rsidRPr="00B7401C" w:rsidRDefault="00EF33FC" w:rsidP="00B7401C">
      <w:pPr>
        <w:pStyle w:val="PR3"/>
      </w:pPr>
      <w:r>
        <w:t>180L/280/195/295/395</w:t>
      </w:r>
      <w:r w:rsidRPr="00EF33FC">
        <w:rPr>
          <w:b/>
        </w:rPr>
        <w:t>RSB</w:t>
      </w:r>
      <w:r w:rsidR="00B7401C">
        <w:rPr>
          <w:b/>
        </w:rPr>
        <w:t xml:space="preserve"> </w:t>
      </w:r>
      <w:r w:rsidR="00EF3792">
        <w:rPr>
          <w:b/>
        </w:rPr>
        <w:t xml:space="preserve">  </w:t>
      </w:r>
      <w:r w:rsidR="00B7401C">
        <w:rPr>
          <w:b/>
        </w:rPr>
        <w:t xml:space="preserve"> </w:t>
      </w:r>
      <w:r w:rsidR="00377074">
        <w:rPr>
          <w:b/>
        </w:rPr>
        <w:tab/>
      </w:r>
      <w:r w:rsidR="00B7401C" w:rsidRPr="00B7401C">
        <w:t>(F113)</w:t>
      </w:r>
      <w:r w:rsidR="0087355E">
        <w:t xml:space="preserve"> – COMMUNICATING CLASSROOM LOCK</w:t>
      </w:r>
    </w:p>
    <w:p w:rsidR="00EF33FC" w:rsidRPr="00BC074A" w:rsidRDefault="00EF33FC" w:rsidP="00B7401C">
      <w:pPr>
        <w:pStyle w:val="PR3"/>
        <w:numPr>
          <w:ilvl w:val="0"/>
          <w:numId w:val="0"/>
        </w:numPr>
        <w:ind w:left="2016"/>
      </w:pPr>
    </w:p>
    <w:p w:rsidR="00BC074A" w:rsidRPr="00BC074A" w:rsidRDefault="00BC074A" w:rsidP="009F2B48">
      <w:pPr>
        <w:pStyle w:val="PR3"/>
        <w:numPr>
          <w:ilvl w:val="0"/>
          <w:numId w:val="0"/>
        </w:numPr>
        <w:ind w:left="2016"/>
      </w:pPr>
    </w:p>
    <w:p w:rsidR="00BC074A" w:rsidRDefault="00BC074A" w:rsidP="00BC074A">
      <w:pPr>
        <w:pStyle w:val="PR2"/>
        <w:tabs>
          <w:tab w:val="left" w:pos="810"/>
          <w:tab w:val="left" w:pos="900"/>
        </w:tabs>
        <w:ind w:left="1206" w:hanging="216"/>
        <w:rPr>
          <w:b/>
        </w:rPr>
      </w:pPr>
      <w:r>
        <w:rPr>
          <w:b/>
        </w:rPr>
        <w:t xml:space="preserve">BORED </w:t>
      </w:r>
      <w:r w:rsidR="00123E45">
        <w:rPr>
          <w:b/>
        </w:rPr>
        <w:t xml:space="preserve">(CYLINDRICAL) </w:t>
      </w:r>
      <w:r>
        <w:rPr>
          <w:b/>
        </w:rPr>
        <w:t>AUXILIARY DEADLATCHES</w:t>
      </w:r>
    </w:p>
    <w:p w:rsidR="00BC074A" w:rsidRDefault="00BC074A" w:rsidP="00BC074A">
      <w:pPr>
        <w:pStyle w:val="PR3"/>
      </w:pPr>
      <w:r>
        <w:t>31K,31K-G1</w:t>
      </w:r>
      <w:r w:rsidR="00B7401C">
        <w:t xml:space="preserve">  (E06071)</w:t>
      </w:r>
      <w:r w:rsidR="0088403C">
        <w:t xml:space="preserve"> – CYLINDER X TURNPIECE</w:t>
      </w:r>
    </w:p>
    <w:p w:rsidR="00BC074A" w:rsidRDefault="00BC074A" w:rsidP="00BC074A">
      <w:pPr>
        <w:pStyle w:val="PR3"/>
      </w:pPr>
      <w:r>
        <w:t>31L,31L-G1</w:t>
      </w:r>
      <w:r w:rsidR="00B7401C">
        <w:t xml:space="preserve">  (E06081)</w:t>
      </w:r>
      <w:r w:rsidR="0088403C">
        <w:t xml:space="preserve"> – COMMUNICATING SINGLE CYLINDER</w:t>
      </w:r>
    </w:p>
    <w:p w:rsidR="00B7401C" w:rsidRDefault="00B7401C" w:rsidP="00BC074A">
      <w:pPr>
        <w:pStyle w:val="PR3"/>
      </w:pPr>
      <w:r>
        <w:t>31M, 31M-G1 (E06061)</w:t>
      </w:r>
      <w:r w:rsidR="0088403C">
        <w:t xml:space="preserve"> – DOUBLE CYLINDER</w:t>
      </w:r>
    </w:p>
    <w:p w:rsidR="00BC074A" w:rsidRDefault="00BC074A" w:rsidP="00BC074A">
      <w:pPr>
        <w:pStyle w:val="PR3"/>
      </w:pPr>
      <w:r>
        <w:t>31M,31S-G1</w:t>
      </w:r>
      <w:r w:rsidR="00B7401C">
        <w:t xml:space="preserve">  (E06091)</w:t>
      </w:r>
      <w:r w:rsidR="0088403C">
        <w:t xml:space="preserve"> – CLASSROOM</w:t>
      </w:r>
    </w:p>
    <w:p w:rsidR="002E4EA2" w:rsidRDefault="002E4EA2" w:rsidP="002E4EA2">
      <w:pPr>
        <w:pStyle w:val="PR3"/>
        <w:numPr>
          <w:ilvl w:val="0"/>
          <w:numId w:val="0"/>
        </w:numPr>
        <w:ind w:left="2016"/>
      </w:pPr>
    </w:p>
    <w:p w:rsidR="00CE7DAC" w:rsidRPr="00297ECE" w:rsidRDefault="00CE7DAC" w:rsidP="00CE7DAC">
      <w:pPr>
        <w:pStyle w:val="PRT"/>
        <w:numPr>
          <w:ilvl w:val="0"/>
          <w:numId w:val="0"/>
        </w:numPr>
        <w:tabs>
          <w:tab w:val="left" w:pos="2340"/>
        </w:tabs>
        <w:rPr>
          <w:rFonts w:ascii="Times New Roman" w:hAnsi="Times New Roman" w:cs="Times New Roman"/>
          <w:iCs/>
          <w:vanish/>
          <w:color w:val="FF0000"/>
        </w:rPr>
      </w:pPr>
      <w:r w:rsidRPr="00D349FB">
        <w:rPr>
          <w:rFonts w:ascii="Times New Roman" w:hAnsi="Times New Roman" w:cs="Times New Roman"/>
          <w:vanish/>
          <w:color w:val="FF0000"/>
        </w:rPr>
        <w:t xml:space="preserve">Specifier </w:t>
      </w:r>
      <w:r>
        <w:rPr>
          <w:rFonts w:ascii="Times New Roman" w:hAnsi="Times New Roman" w:cs="Times New Roman"/>
          <w:vanish/>
          <w:color w:val="FF0000"/>
        </w:rPr>
        <w:t>N</w:t>
      </w:r>
      <w:r w:rsidRPr="00D349FB">
        <w:rPr>
          <w:rFonts w:ascii="Times New Roman" w:hAnsi="Times New Roman" w:cs="Times New Roman"/>
          <w:vanish/>
          <w:color w:val="FF0000"/>
        </w:rPr>
        <w:t>ote</w:t>
      </w:r>
      <w:r w:rsidRPr="00297ECE">
        <w:rPr>
          <w:rFonts w:ascii="Times New Roman" w:hAnsi="Times New Roman" w:cs="Times New Roman"/>
          <w:vanish/>
          <w:color w:val="FF0000"/>
        </w:rPr>
        <w:t xml:space="preserve">: The following </w:t>
      </w:r>
      <w:r>
        <w:rPr>
          <w:rFonts w:ascii="Times New Roman" w:hAnsi="Times New Roman" w:cs="Times New Roman"/>
          <w:vanish/>
          <w:color w:val="FF0000"/>
        </w:rPr>
        <w:t xml:space="preserve">Finish Types are referenced by the Marks USA Catalog Designations and the BHMA codes. </w:t>
      </w:r>
      <w:r w:rsidRPr="00297ECE">
        <w:rPr>
          <w:rFonts w:ascii="Times New Roman" w:hAnsi="Times New Roman" w:cs="Times New Roman"/>
          <w:iCs/>
          <w:vanish/>
          <w:color w:val="FF0000"/>
        </w:rPr>
        <w:t xml:space="preserve">Refer to the Marks USA Catalog </w:t>
      </w:r>
      <w:r w:rsidR="00F50FD0">
        <w:rPr>
          <w:rFonts w:ascii="Times New Roman" w:hAnsi="Times New Roman" w:cs="Times New Roman"/>
          <w:iCs/>
          <w:vanish/>
          <w:color w:val="FF0000"/>
        </w:rPr>
        <w:t>or the BHMA 2012 Certified Products Directory for more detailed information on Finish Types. If you need further assistance, c</w:t>
      </w:r>
      <w:r w:rsidRPr="00297ECE">
        <w:rPr>
          <w:rFonts w:ascii="Times New Roman" w:hAnsi="Times New Roman" w:cs="Times New Roman"/>
          <w:iCs/>
          <w:vanish/>
          <w:color w:val="FF0000"/>
        </w:rPr>
        <w:t xml:space="preserve">ontact a Marks USA Product Representative to assist in the appropriate </w:t>
      </w:r>
      <w:r>
        <w:rPr>
          <w:rFonts w:ascii="Times New Roman" w:hAnsi="Times New Roman" w:cs="Times New Roman"/>
          <w:iCs/>
          <w:vanish/>
          <w:color w:val="FF0000"/>
        </w:rPr>
        <w:t xml:space="preserve">Finish Type </w:t>
      </w:r>
      <w:r w:rsidRPr="00297ECE">
        <w:rPr>
          <w:rFonts w:ascii="Times New Roman" w:hAnsi="Times New Roman" w:cs="Times New Roman"/>
          <w:iCs/>
          <w:vanish/>
          <w:color w:val="FF0000"/>
        </w:rPr>
        <w:t>selections.</w:t>
      </w:r>
    </w:p>
    <w:p w:rsidR="009F2B48" w:rsidRDefault="009F2B48" w:rsidP="009F2B48">
      <w:pPr>
        <w:pStyle w:val="PR2"/>
        <w:tabs>
          <w:tab w:val="left" w:pos="810"/>
          <w:tab w:val="left" w:pos="900"/>
        </w:tabs>
        <w:ind w:left="1206" w:hanging="216"/>
        <w:rPr>
          <w:b/>
        </w:rPr>
      </w:pPr>
      <w:r>
        <w:rPr>
          <w:b/>
        </w:rPr>
        <w:t>FINISH TYPE</w:t>
      </w:r>
      <w:r w:rsidR="00A747F5">
        <w:rPr>
          <w:b/>
        </w:rPr>
        <w:t>S</w:t>
      </w:r>
    </w:p>
    <w:p w:rsidR="009F2B48" w:rsidRDefault="009F2B48" w:rsidP="009F2B48">
      <w:pPr>
        <w:pStyle w:val="PR3"/>
      </w:pPr>
      <w:r>
        <w:t>US3 (</w:t>
      </w:r>
      <w:r w:rsidR="00F50FD0">
        <w:t xml:space="preserve">Polished </w:t>
      </w:r>
      <w:r>
        <w:t>Brass</w:t>
      </w:r>
      <w:r w:rsidR="00F50FD0">
        <w:t>, Clear Coated</w:t>
      </w:r>
      <w:r w:rsidR="00A747F5">
        <w:t>/BHMA CODE-605)</w:t>
      </w:r>
    </w:p>
    <w:p w:rsidR="009F2B48" w:rsidRDefault="009F2B48" w:rsidP="009F2B48">
      <w:pPr>
        <w:pStyle w:val="PR3"/>
      </w:pPr>
      <w:r>
        <w:t>US3E (</w:t>
      </w:r>
      <w:r w:rsidR="00F543DD">
        <w:t xml:space="preserve">Polished </w:t>
      </w:r>
      <w:r w:rsidR="00CE7DAC">
        <w:t>Brass “PVD”</w:t>
      </w:r>
      <w:r w:rsidR="00A747F5">
        <w:t>/BHMA CODE-605E)</w:t>
      </w:r>
    </w:p>
    <w:p w:rsidR="00A747F5" w:rsidRDefault="00A747F5" w:rsidP="009F2B48">
      <w:pPr>
        <w:pStyle w:val="PR3"/>
      </w:pPr>
      <w:r>
        <w:t xml:space="preserve">US4 (Satin Brass, </w:t>
      </w:r>
      <w:r w:rsidR="00F543DD">
        <w:t>C</w:t>
      </w:r>
      <w:r>
        <w:t xml:space="preserve">lear </w:t>
      </w:r>
      <w:r w:rsidR="00F543DD">
        <w:t>C</w:t>
      </w:r>
      <w:r>
        <w:t>oated/BHMA CODE 606</w:t>
      </w:r>
      <w:r w:rsidR="00CE7DAC">
        <w:t xml:space="preserve"> and 606E</w:t>
      </w:r>
      <w:r>
        <w:t>)</w:t>
      </w:r>
    </w:p>
    <w:p w:rsidR="00A747F5" w:rsidRDefault="00A747F5" w:rsidP="009F2B48">
      <w:pPr>
        <w:pStyle w:val="PR3"/>
      </w:pPr>
      <w:r>
        <w:t>US10(</w:t>
      </w:r>
      <w:r w:rsidR="00E53F64">
        <w:t xml:space="preserve">Satin </w:t>
      </w:r>
      <w:r>
        <w:t>Bronze</w:t>
      </w:r>
      <w:r w:rsidR="00E53F64">
        <w:t xml:space="preserve">, </w:t>
      </w:r>
      <w:r>
        <w:t>Clear Coat/BHMA CODE 612)</w:t>
      </w:r>
    </w:p>
    <w:p w:rsidR="00A747F5" w:rsidRDefault="00A747F5" w:rsidP="00A747F5">
      <w:pPr>
        <w:pStyle w:val="PR3"/>
      </w:pPr>
      <w:r>
        <w:t>US10</w:t>
      </w:r>
      <w:r w:rsidR="00E53F64">
        <w:t>E</w:t>
      </w:r>
      <w:r>
        <w:t>(</w:t>
      </w:r>
      <w:r w:rsidR="00E53F64">
        <w:t xml:space="preserve">Satin </w:t>
      </w:r>
      <w:r w:rsidR="00513CFD">
        <w:t xml:space="preserve">Bronze, </w:t>
      </w:r>
      <w:r w:rsidR="00E53F64">
        <w:t>“PVD”</w:t>
      </w:r>
      <w:r>
        <w:t>/BHMA CODE 612E)</w:t>
      </w:r>
    </w:p>
    <w:p w:rsidR="00A747F5" w:rsidRDefault="00A747F5" w:rsidP="00A747F5">
      <w:pPr>
        <w:pStyle w:val="PR3"/>
      </w:pPr>
      <w:r>
        <w:t>US10B(</w:t>
      </w:r>
      <w:r w:rsidR="00E53F64">
        <w:t xml:space="preserve">Dark </w:t>
      </w:r>
      <w:r>
        <w:t xml:space="preserve">Bronze </w:t>
      </w:r>
      <w:r w:rsidR="00E53F64">
        <w:t>Clear Coated</w:t>
      </w:r>
      <w:r>
        <w:t>/BHMA CODE 613</w:t>
      </w:r>
      <w:r w:rsidR="00E53F64">
        <w:t>B</w:t>
      </w:r>
      <w:r>
        <w:t>)</w:t>
      </w:r>
    </w:p>
    <w:p w:rsidR="00A747F5" w:rsidRDefault="00A747F5" w:rsidP="00A747F5">
      <w:pPr>
        <w:pStyle w:val="PR3"/>
      </w:pPr>
      <w:r>
        <w:t>US15(Satin Nickel Plated/BHMA CODE 619</w:t>
      </w:r>
      <w:r w:rsidR="00353B05">
        <w:t xml:space="preserve"> &amp; 619E</w:t>
      </w:r>
      <w:r>
        <w:t>)</w:t>
      </w:r>
    </w:p>
    <w:p w:rsidR="00A747F5" w:rsidRDefault="00A747F5" w:rsidP="00A747F5">
      <w:pPr>
        <w:pStyle w:val="PR3"/>
      </w:pPr>
      <w:r>
        <w:t>US</w:t>
      </w:r>
      <w:r w:rsidR="00D91409">
        <w:t>26</w:t>
      </w:r>
      <w:r>
        <w:t>(</w:t>
      </w:r>
      <w:r w:rsidR="00D91409">
        <w:t>Bright Chrome over Brass or Bronze</w:t>
      </w:r>
      <w:r>
        <w:t>/BHMA CODE 6</w:t>
      </w:r>
      <w:r w:rsidR="00D91409">
        <w:t>25</w:t>
      </w:r>
      <w:r w:rsidR="008D4D18">
        <w:t xml:space="preserve"> &amp; 625E</w:t>
      </w:r>
      <w:r>
        <w:t>)</w:t>
      </w:r>
    </w:p>
    <w:p w:rsidR="00A747F5" w:rsidRDefault="00A747F5" w:rsidP="00A747F5">
      <w:pPr>
        <w:pStyle w:val="PR3"/>
      </w:pPr>
      <w:r>
        <w:t>US</w:t>
      </w:r>
      <w:r w:rsidR="00D91409">
        <w:t>26D(Satin Chrome over Brass or Bronze/</w:t>
      </w:r>
      <w:r>
        <w:t>BHMA CODE 6</w:t>
      </w:r>
      <w:r w:rsidR="00D91409">
        <w:t>26</w:t>
      </w:r>
      <w:r w:rsidR="009103E1">
        <w:t xml:space="preserve"> &amp; 626E</w:t>
      </w:r>
      <w:r>
        <w:t>)</w:t>
      </w:r>
    </w:p>
    <w:p w:rsidR="00A747F5" w:rsidRDefault="00D91409" w:rsidP="00D91409">
      <w:pPr>
        <w:pStyle w:val="PR3"/>
      </w:pPr>
      <w:r>
        <w:t>US32</w:t>
      </w:r>
      <w:r w:rsidR="00A747F5">
        <w:t>(</w:t>
      </w:r>
      <w:r w:rsidR="00513CFD">
        <w:t xml:space="preserve">Polished </w:t>
      </w:r>
      <w:r>
        <w:t>Stainless Steel 300 Series/</w:t>
      </w:r>
      <w:r w:rsidR="00A747F5">
        <w:t>BHMA CODE 6</w:t>
      </w:r>
      <w:r>
        <w:t>29</w:t>
      </w:r>
      <w:r w:rsidR="00A747F5">
        <w:t>)</w:t>
      </w:r>
    </w:p>
    <w:p w:rsidR="00D91409" w:rsidRDefault="00A747F5" w:rsidP="00D91409">
      <w:pPr>
        <w:pStyle w:val="PR3"/>
      </w:pPr>
      <w:r>
        <w:t>US</w:t>
      </w:r>
      <w:r w:rsidR="00D91409">
        <w:t>32D(</w:t>
      </w:r>
      <w:r w:rsidR="00513CFD">
        <w:t xml:space="preserve">Satin </w:t>
      </w:r>
      <w:r w:rsidR="00D91409">
        <w:t>Stainless Steel 300 Series/BHMA CODE 630)</w:t>
      </w:r>
    </w:p>
    <w:p w:rsidR="00A747F5" w:rsidRDefault="00D91409" w:rsidP="00A747F5">
      <w:pPr>
        <w:pStyle w:val="PR3"/>
      </w:pPr>
      <w:r>
        <w:t>US3E(Inorganic coating over Brass/</w:t>
      </w:r>
      <w:r w:rsidR="00A747F5">
        <w:t>BHMA CODE 6</w:t>
      </w:r>
      <w:r>
        <w:t>05E</w:t>
      </w:r>
      <w:r w:rsidR="00A747F5">
        <w:t>)</w:t>
      </w:r>
    </w:p>
    <w:p w:rsidR="00D91409" w:rsidRDefault="00D91409" w:rsidP="00D91409">
      <w:pPr>
        <w:pStyle w:val="PR3"/>
      </w:pPr>
      <w:r>
        <w:t xml:space="preserve">US3E(Inorganic coating over </w:t>
      </w:r>
      <w:r w:rsidR="00E957AC">
        <w:t>Zinc</w:t>
      </w:r>
      <w:r>
        <w:t>/BHMA CODE 605E)</w:t>
      </w:r>
    </w:p>
    <w:p w:rsidR="006B387B" w:rsidRDefault="006B387B" w:rsidP="00E510B9">
      <w:pPr>
        <w:pStyle w:val="PRT"/>
      </w:pPr>
      <w:r>
        <w:t>EXECUTION</w:t>
      </w:r>
    </w:p>
    <w:p w:rsidR="006B387B" w:rsidRDefault="00070F85" w:rsidP="005B0089">
      <w:pPr>
        <w:pStyle w:val="ART"/>
      </w:pPr>
      <w:r>
        <w:t>EXAMINATION</w:t>
      </w:r>
    </w:p>
    <w:p w:rsidR="006B387B" w:rsidRDefault="00070F85" w:rsidP="008C7BC9">
      <w:pPr>
        <w:pStyle w:val="PR1"/>
      </w:pPr>
      <w:r>
        <w:t xml:space="preserve">Examine doors frames, and related items for conditions that would prevent the proper application of finish hardware. Do not proceed until defects are corrected. </w:t>
      </w:r>
    </w:p>
    <w:p w:rsidR="00070F85" w:rsidRDefault="00070F85" w:rsidP="008C7BC9">
      <w:pPr>
        <w:pStyle w:val="ART"/>
      </w:pPr>
      <w:r>
        <w:t>INSTALLATION</w:t>
      </w:r>
    </w:p>
    <w:p w:rsidR="00070F85" w:rsidRPr="00070F85" w:rsidRDefault="005A0754" w:rsidP="00070F85">
      <w:pPr>
        <w:pStyle w:val="PR1"/>
      </w:pPr>
      <w:r>
        <w:t>Install finish hardware in accordance with reviewed hardware schedule and manufacturer’s printed instructions. Pre-fit hardware before finish is applied, remove and re-install after finish is completed. Install hardware so parts operate smoothly, close tightly and do not rattle.</w:t>
      </w:r>
    </w:p>
    <w:p w:rsidR="005A0754" w:rsidRDefault="005A0754" w:rsidP="008C7BC9">
      <w:pPr>
        <w:pStyle w:val="ART"/>
      </w:pPr>
      <w:r>
        <w:t>FIELD QUALITY CONTROL</w:t>
      </w:r>
    </w:p>
    <w:p w:rsidR="005A0754" w:rsidRDefault="005A0754" w:rsidP="008C7BC9">
      <w:pPr>
        <w:pStyle w:val="PR1"/>
      </w:pPr>
      <w:r>
        <w:lastRenderedPageBreak/>
        <w:t xml:space="preserve">After installation has been completed, </w:t>
      </w:r>
      <w:r w:rsidR="00480C16">
        <w:t>provide the services of a qualified hardware consultant to check project to determine proper application of finish</w:t>
      </w:r>
      <w:r w:rsidR="00E145B6">
        <w:t xml:space="preserve"> hardware according to schedule. Also check operation and adjustment of hardware items.</w:t>
      </w:r>
    </w:p>
    <w:p w:rsidR="006B387B" w:rsidRDefault="00F146A0" w:rsidP="005A0754">
      <w:pPr>
        <w:pStyle w:val="ART"/>
      </w:pPr>
      <w:r>
        <w:t>ADJUSTING</w:t>
      </w:r>
    </w:p>
    <w:p w:rsidR="00F146A0" w:rsidRDefault="00656423" w:rsidP="00F146A0">
      <w:pPr>
        <w:pStyle w:val="PR1"/>
      </w:pPr>
      <w:r>
        <w:t>Adjust parts for smooth, uniform operation</w:t>
      </w:r>
      <w:r w:rsidR="00F146A0">
        <w:t>.</w:t>
      </w:r>
    </w:p>
    <w:p w:rsidR="00480C16" w:rsidRDefault="00480C16" w:rsidP="00480C16">
      <w:pPr>
        <w:pStyle w:val="ART"/>
      </w:pPr>
      <w:r>
        <w:t>CLEANING</w:t>
      </w:r>
    </w:p>
    <w:p w:rsidR="00656423" w:rsidRDefault="00656423" w:rsidP="00C631EE">
      <w:pPr>
        <w:pStyle w:val="PR1"/>
      </w:pPr>
      <w:r>
        <w:t>Clean as recommended by manufacturer. Do not use materials or methods which may damage finish (surface) or surrounding construction.</w:t>
      </w:r>
    </w:p>
    <w:p w:rsidR="00F146A0" w:rsidRDefault="00480C16" w:rsidP="00C631EE">
      <w:pPr>
        <w:pStyle w:val="PR1"/>
        <w:rPr>
          <w:rStyle w:val="NAM"/>
        </w:rPr>
      </w:pPr>
      <w:r>
        <w:t>Clean adjacent surfaces soiled by hardware installation.</w:t>
      </w:r>
    </w:p>
    <w:p w:rsidR="006B387B" w:rsidRPr="00CC68CF" w:rsidRDefault="006B387B" w:rsidP="0009074E">
      <w:pPr>
        <w:pStyle w:val="PR2"/>
        <w:numPr>
          <w:ilvl w:val="0"/>
          <w:numId w:val="0"/>
        </w:numPr>
        <w:tabs>
          <w:tab w:val="clear" w:pos="1206"/>
          <w:tab w:val="clear" w:pos="1296"/>
        </w:tabs>
        <w:spacing w:before="480"/>
        <w:jc w:val="center"/>
        <w:rPr>
          <w:b/>
          <w:bCs/>
        </w:rPr>
      </w:pPr>
      <w:r w:rsidRPr="00CC68CF">
        <w:rPr>
          <w:b/>
          <w:bCs/>
        </w:rPr>
        <w:t>END OF SECTION</w:t>
      </w:r>
    </w:p>
    <w:sectPr w:rsidR="006B387B" w:rsidRPr="00CC68CF" w:rsidSect="00A535FE">
      <w:headerReference w:type="default" r:id="rId10"/>
      <w:footerReference w:type="default" r:id="rId11"/>
      <w:footnotePr>
        <w:numRestart w:val="eachSect"/>
      </w:footnotePr>
      <w:endnotePr>
        <w:numFmt w:val="decimal"/>
      </w:endnotePr>
      <w:pgSz w:w="12240" w:h="15840"/>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B01" w:rsidRDefault="00D85B01">
      <w:r>
        <w:separator/>
      </w:r>
    </w:p>
  </w:endnote>
  <w:endnote w:type="continuationSeparator" w:id="0">
    <w:p w:rsidR="00D85B01" w:rsidRDefault="00D85B0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Futura Bk B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Futura Lt BT">
    <w:altName w:val="Segoe UI"/>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87B" w:rsidRDefault="006B387B" w:rsidP="009711E6">
    <w:pPr>
      <w:pStyle w:val="Footer"/>
      <w:tabs>
        <w:tab w:val="clear" w:pos="4320"/>
        <w:tab w:val="clear" w:pos="8640"/>
        <w:tab w:val="center" w:pos="4680"/>
        <w:tab w:val="right" w:pos="9360"/>
      </w:tabs>
      <w:jc w:val="center"/>
      <w:rPr>
        <w:rFonts w:ascii="Futura Bk BT" w:hAnsi="Futura Bk BT" w:cs="Futura Bk BT"/>
        <w:sz w:val="18"/>
        <w:szCs w:val="18"/>
      </w:rPr>
    </w:pPr>
  </w:p>
  <w:p w:rsidR="006B387B" w:rsidRDefault="006B387B" w:rsidP="009711E6">
    <w:pPr>
      <w:pStyle w:val="Footer"/>
      <w:tabs>
        <w:tab w:val="clear" w:pos="4320"/>
        <w:tab w:val="clear" w:pos="8640"/>
        <w:tab w:val="center" w:pos="4680"/>
        <w:tab w:val="right" w:pos="9360"/>
      </w:tabs>
      <w:jc w:val="center"/>
    </w:pPr>
    <w:r>
      <w:rPr>
        <w:rFonts w:ascii="Futura Bk BT" w:hAnsi="Futura Bk BT" w:cs="Futura Bk BT"/>
        <w:sz w:val="18"/>
        <w:szCs w:val="18"/>
      </w:rPr>
      <w:t>08 7</w:t>
    </w:r>
    <w:r w:rsidR="008E553D">
      <w:rPr>
        <w:rFonts w:ascii="Futura Bk BT" w:hAnsi="Futura Bk BT" w:cs="Futura Bk BT"/>
        <w:sz w:val="18"/>
        <w:szCs w:val="18"/>
      </w:rPr>
      <w:t>1</w:t>
    </w:r>
    <w:r>
      <w:rPr>
        <w:rFonts w:ascii="Futura Bk BT" w:hAnsi="Futura Bk BT" w:cs="Futura Bk BT"/>
        <w:sz w:val="18"/>
        <w:szCs w:val="18"/>
      </w:rPr>
      <w:t xml:space="preserve"> </w:t>
    </w:r>
    <w:r w:rsidR="00C36518">
      <w:rPr>
        <w:rFonts w:ascii="Futura Bk BT" w:hAnsi="Futura Bk BT" w:cs="Futura Bk BT"/>
        <w:sz w:val="18"/>
        <w:szCs w:val="18"/>
      </w:rPr>
      <w:t>53</w:t>
    </w:r>
    <w:r>
      <w:rPr>
        <w:rFonts w:ascii="Futura Bk BT" w:hAnsi="Futura Bk BT" w:cs="Futura Bk BT"/>
        <w:sz w:val="18"/>
        <w:szCs w:val="18"/>
      </w:rPr>
      <w:t>-</w:t>
    </w:r>
    <w:r w:rsidR="00D6210F" w:rsidRPr="009711E6">
      <w:rPr>
        <w:rFonts w:ascii="Futura Bk BT" w:hAnsi="Futura Bk BT" w:cs="Futura Bk BT"/>
        <w:sz w:val="18"/>
        <w:szCs w:val="18"/>
      </w:rPr>
      <w:fldChar w:fldCharType="begin"/>
    </w:r>
    <w:r w:rsidRPr="009711E6">
      <w:rPr>
        <w:rFonts w:ascii="Futura Bk BT" w:hAnsi="Futura Bk BT" w:cs="Futura Bk BT"/>
        <w:sz w:val="18"/>
        <w:szCs w:val="18"/>
      </w:rPr>
      <w:instrText xml:space="preserve"> PAGE   \* MERGEFORMAT </w:instrText>
    </w:r>
    <w:r w:rsidR="00D6210F" w:rsidRPr="009711E6">
      <w:rPr>
        <w:rFonts w:ascii="Futura Bk BT" w:hAnsi="Futura Bk BT" w:cs="Futura Bk BT"/>
        <w:sz w:val="18"/>
        <w:szCs w:val="18"/>
      </w:rPr>
      <w:fldChar w:fldCharType="separate"/>
    </w:r>
    <w:r w:rsidR="00E87204">
      <w:rPr>
        <w:rFonts w:ascii="Futura Bk BT" w:hAnsi="Futura Bk BT" w:cs="Futura Bk BT"/>
        <w:noProof/>
        <w:sz w:val="18"/>
        <w:szCs w:val="18"/>
      </w:rPr>
      <w:t>6</w:t>
    </w:r>
    <w:r w:rsidR="00D6210F" w:rsidRPr="009711E6">
      <w:rPr>
        <w:rFonts w:ascii="Futura Bk BT" w:hAnsi="Futura Bk BT" w:cs="Futura Bk BT"/>
        <w:sz w:val="18"/>
        <w:szCs w:val="18"/>
      </w:rPr>
      <w:fldChar w:fldCharType="end"/>
    </w:r>
  </w:p>
  <w:p w:rsidR="006B387B" w:rsidRDefault="00C36518" w:rsidP="009711E6">
    <w:pPr>
      <w:pStyle w:val="Footer"/>
      <w:tabs>
        <w:tab w:val="clear" w:pos="4320"/>
        <w:tab w:val="clear" w:pos="8640"/>
        <w:tab w:val="center" w:pos="4680"/>
        <w:tab w:val="right" w:pos="9360"/>
      </w:tabs>
      <w:jc w:val="right"/>
      <w:rPr>
        <w:rFonts w:ascii="Futura Bk BT" w:hAnsi="Futura Bk BT" w:cs="Futura Bk BT"/>
        <w:sz w:val="18"/>
        <w:szCs w:val="18"/>
      </w:rPr>
    </w:pPr>
    <w:r>
      <w:t xml:space="preserve">Security </w:t>
    </w:r>
    <w:r w:rsidR="000720E2">
      <w:t>Door Hardware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B01" w:rsidRDefault="00D85B01">
      <w:r>
        <w:separator/>
      </w:r>
    </w:p>
  </w:footnote>
  <w:footnote w:type="continuationSeparator" w:id="0">
    <w:p w:rsidR="00D85B01" w:rsidRDefault="00D85B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87B" w:rsidRDefault="006B387B" w:rsidP="00E6121A">
    <w:pPr>
      <w:pStyle w:val="Header"/>
      <w:tabs>
        <w:tab w:val="left" w:pos="8010"/>
        <w:tab w:val="left" w:pos="8190"/>
        <w:tab w:val="left" w:pos="8640"/>
        <w:tab w:val="left" w:pos="9360"/>
      </w:tabs>
    </w:pPr>
    <w:r>
      <w:t>[Project Number]</w:t>
    </w:r>
    <w:r>
      <w:tab/>
    </w:r>
    <w:r>
      <w:tab/>
      <w:t>[Project Name]</w:t>
    </w:r>
  </w:p>
  <w:p w:rsidR="006B387B" w:rsidRDefault="006B387B" w:rsidP="00E6121A">
    <w:pPr>
      <w:pStyle w:val="Header"/>
      <w:tabs>
        <w:tab w:val="left" w:pos="3690"/>
        <w:tab w:val="left" w:pos="7740"/>
        <w:tab w:val="left" w:pos="7830"/>
        <w:tab w:val="left" w:pos="7920"/>
        <w:tab w:val="left" w:pos="8010"/>
        <w:tab w:val="left" w:pos="8640"/>
        <w:tab w:val="left" w:pos="9360"/>
      </w:tabs>
    </w:pPr>
    <w:r>
      <w:t>[Date]</w:t>
    </w:r>
    <w:r>
      <w:tab/>
    </w:r>
    <w:r>
      <w:tab/>
    </w:r>
    <w:r>
      <w:tab/>
      <w:t>[Project Location]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lvl>
    <w:lvl w:ilvl="1">
      <w:start w:val="1"/>
      <w:numFmt w:val="decimal"/>
      <w:pStyle w:val="Heading2"/>
      <w:lvlText w:val="%1.%2"/>
      <w:legacy w:legacy="1" w:legacySpace="0" w:legacyIndent="0"/>
      <w:lvlJc w:val="left"/>
    </w:lvl>
    <w:lvl w:ilvl="2">
      <w:start w:val="1"/>
      <w:numFmt w:val="upperLetter"/>
      <w:pStyle w:val="Heading3"/>
      <w:lvlText w:val="%3."/>
      <w:legacy w:legacy="1" w:legacySpace="0" w:legacyIndent="0"/>
      <w:lvlJc w:val="left"/>
    </w:lvl>
    <w:lvl w:ilvl="3">
      <w:start w:val="1"/>
      <w:numFmt w:val="decimal"/>
      <w:pStyle w:val="Heading4"/>
      <w:lvlText w:val="%4."/>
      <w:legacy w:legacy="1" w:legacySpace="0" w:legacyIndent="0"/>
      <w:lvlJc w:val="left"/>
    </w:lvl>
    <w:lvl w:ilvl="4">
      <w:start w:val="1"/>
      <w:numFmt w:val="lowerLetter"/>
      <w:pStyle w:val="Heading5"/>
      <w:lvlText w:val="%5."/>
      <w:legacy w:legacy="1" w:legacySpace="0" w:legacyIndent="0"/>
      <w:lvlJc w:val="left"/>
    </w:lvl>
    <w:lvl w:ilvl="5">
      <w:start w:val="1"/>
      <w:numFmt w:val="decimal"/>
      <w:pStyle w:val="Heading6"/>
      <w:lvlText w:val="%6)"/>
      <w:legacy w:legacy="1" w:legacySpace="0" w:legacyIndent="0"/>
      <w:lvlJc w:val="left"/>
    </w:lvl>
    <w:lvl w:ilvl="6">
      <w:start w:val="1"/>
      <w:numFmt w:val="lowerLetter"/>
      <w:pStyle w:val="Heading7"/>
      <w:lvlText w:val="%7)"/>
      <w:legacy w:legacy="1" w:legacySpace="0" w:legacyIndent="0"/>
      <w:lvlJc w:val="left"/>
    </w:lvl>
    <w:lvl w:ilvl="7">
      <w:start w:val="1"/>
      <w:numFmt w:val="lowerRoman"/>
      <w:pStyle w:val="Heading8"/>
      <w:lvlText w:val="%8."/>
      <w:legacy w:legacy="1" w:legacySpace="0" w:legacyIndent="0"/>
      <w:lvlJc w:val="left"/>
    </w:lvl>
    <w:lvl w:ilvl="8">
      <w:numFmt w:val="none"/>
      <w:lvlText w:val=""/>
      <w:lvlJc w:val="left"/>
    </w:lvl>
  </w:abstractNum>
  <w:abstractNum w:abstractNumId="1">
    <w:nsid w:val="00000001"/>
    <w:multiLevelType w:val="multilevel"/>
    <w:tmpl w:val="E4485224"/>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954"/>
        </w:tabs>
        <w:ind w:left="954" w:hanging="864"/>
      </w:pPr>
      <w:rPr>
        <w:rFonts w:ascii="Arial" w:hAnsi="Arial" w:cs="Arial"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4">
      <w:start w:val="1"/>
      <w:numFmt w:val="upperLetter"/>
      <w:pStyle w:val="PR1"/>
      <w:lvlText w:val="%5."/>
      <w:lvlJc w:val="left"/>
      <w:pPr>
        <w:tabs>
          <w:tab w:val="left" w:pos="936"/>
        </w:tabs>
        <w:ind w:left="936" w:hanging="576"/>
      </w:pPr>
      <w:rPr>
        <w:rFonts w:ascii="Arial" w:hAnsi="Arial" w:cs="Arial"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5">
      <w:start w:val="1"/>
      <w:numFmt w:val="decimal"/>
      <w:pStyle w:val="PR2"/>
      <w:lvlText w:val="%6."/>
      <w:lvlJc w:val="left"/>
      <w:pPr>
        <w:tabs>
          <w:tab w:val="left" w:pos="1476"/>
        </w:tabs>
        <w:ind w:left="1476" w:hanging="576"/>
      </w:pPr>
      <w:rPr>
        <w:rFonts w:ascii="Arial" w:hAnsi="Arial" w:cs="Arial" w:hint="default"/>
        <w:b w:val="0"/>
        <w:bCs w:val="0"/>
        <w:i w:val="0"/>
        <w:iCs w:val="0"/>
        <w:caps w:val="0"/>
        <w:smallCaps w:val="0"/>
        <w:strike w:val="0"/>
        <w:dstrike w:val="0"/>
        <w:noProof w:val="0"/>
        <w:vanish w:val="0"/>
        <w:spacing w:val="0"/>
        <w:kern w:val="0"/>
        <w:position w:val="0"/>
        <w:u w:val="none"/>
        <w:vertAlign w:val="baseline"/>
        <w:em w:val="none"/>
      </w:rPr>
    </w:lvl>
    <w:lvl w:ilvl="6">
      <w:start w:val="1"/>
      <w:numFmt w:val="lowerLetter"/>
      <w:pStyle w:val="PR3"/>
      <w:lvlText w:val="%7."/>
      <w:lvlJc w:val="left"/>
      <w:pPr>
        <w:tabs>
          <w:tab w:val="left" w:pos="2376"/>
        </w:tabs>
        <w:ind w:left="2376" w:hanging="576"/>
      </w:pPr>
      <w:rPr>
        <w:rFonts w:ascii="Arial" w:hAnsi="Arial" w:cs="Arial"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7">
      <w:start w:val="1"/>
      <w:numFmt w:val="decimal"/>
      <w:pStyle w:val="PR4"/>
      <w:lvlText w:val="%8)"/>
      <w:lvlJc w:val="left"/>
      <w:pPr>
        <w:tabs>
          <w:tab w:val="left" w:pos="2556"/>
        </w:tabs>
        <w:ind w:left="2556" w:hanging="576"/>
      </w:pPr>
      <w:rPr>
        <w:i w:val="0"/>
        <w:iCs w:val="0"/>
      </w:rPr>
    </w:lvl>
    <w:lvl w:ilvl="8">
      <w:start w:val="1"/>
      <w:numFmt w:val="lowerLetter"/>
      <w:pStyle w:val="PR5"/>
      <w:lvlText w:val="%9)"/>
      <w:lvlJc w:val="left"/>
      <w:pPr>
        <w:tabs>
          <w:tab w:val="left" w:pos="3168"/>
        </w:tabs>
        <w:ind w:left="3168" w:hanging="576"/>
      </w:pPr>
      <w:rPr>
        <w:rFonts w:ascii="Arial" w:hAnsi="Arial" w:cs="Arial"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abstractNum>
  <w:abstractNum w:abstractNumId="2">
    <w:nsid w:val="0A1D2F18"/>
    <w:multiLevelType w:val="hybridMultilevel"/>
    <w:tmpl w:val="CD12B2E6"/>
    <w:name w:val="MASTERSPEC2"/>
    <w:lvl w:ilvl="0" w:tplc="EA04607C">
      <w:start w:val="2"/>
      <w:numFmt w:val="decimal"/>
      <w:lvlText w:val="%1)"/>
      <w:lvlJc w:val="left"/>
      <w:pPr>
        <w:ind w:left="2520" w:hanging="360"/>
      </w:pPr>
      <w:rPr>
        <w:rFonts w:hint="default"/>
        <w:i w:val="0"/>
        <w:iCs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FF201D4"/>
    <w:multiLevelType w:val="hybridMultilevel"/>
    <w:tmpl w:val="7E64485E"/>
    <w:lvl w:ilvl="0" w:tplc="04090017">
      <w:start w:val="1"/>
      <w:numFmt w:val="lowerLetter"/>
      <w:pStyle w:val="Subparagraph2"/>
      <w:lvlText w:val="%1."/>
      <w:lvlJc w:val="left"/>
      <w:pPr>
        <w:ind w:left="2250" w:hanging="360"/>
      </w:pPr>
    </w:lvl>
    <w:lvl w:ilvl="1" w:tplc="04090017">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4">
    <w:nsid w:val="7B3E5EF3"/>
    <w:multiLevelType w:val="hybridMultilevel"/>
    <w:tmpl w:val="BF8CDB26"/>
    <w:lvl w:ilvl="0" w:tplc="04090017">
      <w:start w:val="1"/>
      <w:numFmt w:val="lowerLetter"/>
      <w:pStyle w:val="Subparagraph3"/>
      <w:lvlText w:val="%1)"/>
      <w:lvlJc w:val="left"/>
      <w:pPr>
        <w:ind w:left="2664" w:hanging="360"/>
      </w:pPr>
    </w:lvl>
    <w:lvl w:ilvl="1" w:tplc="04090019">
      <w:start w:val="1"/>
      <w:numFmt w:val="lowerLetter"/>
      <w:lvlText w:val="%2."/>
      <w:lvlJc w:val="left"/>
      <w:pPr>
        <w:ind w:left="3384" w:hanging="360"/>
      </w:pPr>
    </w:lvl>
    <w:lvl w:ilvl="2" w:tplc="0409001B">
      <w:start w:val="1"/>
      <w:numFmt w:val="lowerRoman"/>
      <w:lvlText w:val="%3."/>
      <w:lvlJc w:val="right"/>
      <w:pPr>
        <w:ind w:left="4104" w:hanging="180"/>
      </w:pPr>
    </w:lvl>
    <w:lvl w:ilvl="3" w:tplc="06EA7876">
      <w:start w:val="1"/>
      <w:numFmt w:val="decimal"/>
      <w:lvlText w:val="%4."/>
      <w:lvlJc w:val="left"/>
      <w:pPr>
        <w:ind w:left="4824" w:hanging="360"/>
      </w:pPr>
    </w:lvl>
    <w:lvl w:ilvl="4" w:tplc="04090019">
      <w:start w:val="1"/>
      <w:numFmt w:val="lowerLetter"/>
      <w:lvlText w:val="%5."/>
      <w:lvlJc w:val="left"/>
      <w:pPr>
        <w:ind w:left="5544" w:hanging="360"/>
      </w:pPr>
    </w:lvl>
    <w:lvl w:ilvl="5" w:tplc="0409001B">
      <w:start w:val="1"/>
      <w:numFmt w:val="lowerRoman"/>
      <w:lvlText w:val="%6."/>
      <w:lvlJc w:val="right"/>
      <w:pPr>
        <w:ind w:left="6264" w:hanging="180"/>
      </w:pPr>
    </w:lvl>
    <w:lvl w:ilvl="6" w:tplc="0409000F">
      <w:start w:val="1"/>
      <w:numFmt w:val="decimal"/>
      <w:lvlText w:val="%7."/>
      <w:lvlJc w:val="left"/>
      <w:pPr>
        <w:ind w:left="6984" w:hanging="360"/>
      </w:pPr>
    </w:lvl>
    <w:lvl w:ilvl="7" w:tplc="04090019">
      <w:start w:val="1"/>
      <w:numFmt w:val="lowerLetter"/>
      <w:lvlText w:val="%8."/>
      <w:lvlJc w:val="left"/>
      <w:pPr>
        <w:ind w:left="7704" w:hanging="360"/>
      </w:pPr>
    </w:lvl>
    <w:lvl w:ilvl="8" w:tplc="0409001B">
      <w:start w:val="1"/>
      <w:numFmt w:val="lowerRoman"/>
      <w:lvlText w:val="%9."/>
      <w:lvlJc w:val="right"/>
      <w:pPr>
        <w:ind w:left="8424" w:hanging="180"/>
      </w:pPr>
    </w:lvl>
  </w:abstractNum>
  <w:num w:numId="1">
    <w:abstractNumId w:val="1"/>
  </w:num>
  <w:num w:numId="2">
    <w:abstractNumId w:val="0"/>
  </w:num>
  <w:num w:numId="3">
    <w:abstractNumId w:val="3"/>
  </w:num>
  <w:num w:numId="4">
    <w:abstractNumId w:val="4"/>
  </w:num>
  <w:num w:numId="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trackRevisions/>
  <w:defaultTabStop w:val="360"/>
  <w:autoHyphenation/>
  <w:doNotHyphenateCaps/>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footnotePr>
    <w:numRestart w:val="eachSect"/>
    <w:footnote w:id="-1"/>
    <w:footnote w:id="0"/>
  </w:footnotePr>
  <w:endnotePr>
    <w:pos w:val="sectEnd"/>
    <w:numFmt w:val="decimal"/>
    <w:endnote w:id="-1"/>
    <w:endnote w:id="0"/>
  </w:endnotePr>
  <w:compat/>
  <w:rsids>
    <w:rsidRoot w:val="00753978"/>
    <w:rsid w:val="00003A02"/>
    <w:rsid w:val="000041DE"/>
    <w:rsid w:val="00006108"/>
    <w:rsid w:val="00007B6A"/>
    <w:rsid w:val="000115CF"/>
    <w:rsid w:val="000118C2"/>
    <w:rsid w:val="00012415"/>
    <w:rsid w:val="000124E2"/>
    <w:rsid w:val="000142A0"/>
    <w:rsid w:val="0001452B"/>
    <w:rsid w:val="00014964"/>
    <w:rsid w:val="00014BE8"/>
    <w:rsid w:val="00014CB6"/>
    <w:rsid w:val="00014E75"/>
    <w:rsid w:val="000154EB"/>
    <w:rsid w:val="00015557"/>
    <w:rsid w:val="00015D09"/>
    <w:rsid w:val="00016177"/>
    <w:rsid w:val="00016535"/>
    <w:rsid w:val="0001675A"/>
    <w:rsid w:val="00016BDD"/>
    <w:rsid w:val="00016E60"/>
    <w:rsid w:val="00016F8E"/>
    <w:rsid w:val="00017F30"/>
    <w:rsid w:val="00020268"/>
    <w:rsid w:val="00020A05"/>
    <w:rsid w:val="00021900"/>
    <w:rsid w:val="00021FB8"/>
    <w:rsid w:val="00022B78"/>
    <w:rsid w:val="0002301B"/>
    <w:rsid w:val="00024728"/>
    <w:rsid w:val="0002497A"/>
    <w:rsid w:val="00026230"/>
    <w:rsid w:val="00027AA1"/>
    <w:rsid w:val="00030496"/>
    <w:rsid w:val="000306CC"/>
    <w:rsid w:val="000306EA"/>
    <w:rsid w:val="00030D38"/>
    <w:rsid w:val="000318BF"/>
    <w:rsid w:val="00032EE4"/>
    <w:rsid w:val="00033FC1"/>
    <w:rsid w:val="00035360"/>
    <w:rsid w:val="00035B78"/>
    <w:rsid w:val="00037FA5"/>
    <w:rsid w:val="00040E93"/>
    <w:rsid w:val="00041780"/>
    <w:rsid w:val="00041FE7"/>
    <w:rsid w:val="00042F88"/>
    <w:rsid w:val="000437B3"/>
    <w:rsid w:val="00044020"/>
    <w:rsid w:val="000442F6"/>
    <w:rsid w:val="00045793"/>
    <w:rsid w:val="00050FC4"/>
    <w:rsid w:val="00052957"/>
    <w:rsid w:val="0005403D"/>
    <w:rsid w:val="000541B0"/>
    <w:rsid w:val="000548EB"/>
    <w:rsid w:val="00056E9E"/>
    <w:rsid w:val="00057C9E"/>
    <w:rsid w:val="00061B85"/>
    <w:rsid w:val="00062E6C"/>
    <w:rsid w:val="000636DB"/>
    <w:rsid w:val="000646BA"/>
    <w:rsid w:val="00065702"/>
    <w:rsid w:val="00067363"/>
    <w:rsid w:val="00067403"/>
    <w:rsid w:val="00067CD8"/>
    <w:rsid w:val="00070F85"/>
    <w:rsid w:val="000720E2"/>
    <w:rsid w:val="000734DB"/>
    <w:rsid w:val="00073B57"/>
    <w:rsid w:val="0007419D"/>
    <w:rsid w:val="000741D9"/>
    <w:rsid w:val="00077BBB"/>
    <w:rsid w:val="00077E1C"/>
    <w:rsid w:val="0008115B"/>
    <w:rsid w:val="00081881"/>
    <w:rsid w:val="000831AC"/>
    <w:rsid w:val="0008348A"/>
    <w:rsid w:val="00083A10"/>
    <w:rsid w:val="000842C1"/>
    <w:rsid w:val="0009074E"/>
    <w:rsid w:val="00091187"/>
    <w:rsid w:val="00091470"/>
    <w:rsid w:val="000915E8"/>
    <w:rsid w:val="00091654"/>
    <w:rsid w:val="000920EE"/>
    <w:rsid w:val="00093531"/>
    <w:rsid w:val="00093689"/>
    <w:rsid w:val="00093F66"/>
    <w:rsid w:val="000945B7"/>
    <w:rsid w:val="00094F04"/>
    <w:rsid w:val="00097393"/>
    <w:rsid w:val="000A0573"/>
    <w:rsid w:val="000A1247"/>
    <w:rsid w:val="000A2F8F"/>
    <w:rsid w:val="000A2FB0"/>
    <w:rsid w:val="000A5597"/>
    <w:rsid w:val="000A562E"/>
    <w:rsid w:val="000A64F7"/>
    <w:rsid w:val="000A7918"/>
    <w:rsid w:val="000B27B5"/>
    <w:rsid w:val="000B2813"/>
    <w:rsid w:val="000B6605"/>
    <w:rsid w:val="000B6B74"/>
    <w:rsid w:val="000B76F8"/>
    <w:rsid w:val="000B7B94"/>
    <w:rsid w:val="000C0117"/>
    <w:rsid w:val="000C02D6"/>
    <w:rsid w:val="000C0657"/>
    <w:rsid w:val="000C06CF"/>
    <w:rsid w:val="000C2DC1"/>
    <w:rsid w:val="000C4F7A"/>
    <w:rsid w:val="000C7BE2"/>
    <w:rsid w:val="000D1133"/>
    <w:rsid w:val="000D1C09"/>
    <w:rsid w:val="000D267A"/>
    <w:rsid w:val="000D4922"/>
    <w:rsid w:val="000D59E2"/>
    <w:rsid w:val="000D60D4"/>
    <w:rsid w:val="000D740B"/>
    <w:rsid w:val="000D7587"/>
    <w:rsid w:val="000E045D"/>
    <w:rsid w:val="000E170E"/>
    <w:rsid w:val="000E2306"/>
    <w:rsid w:val="000E35E3"/>
    <w:rsid w:val="000E3DC6"/>
    <w:rsid w:val="000E3FB3"/>
    <w:rsid w:val="000E4085"/>
    <w:rsid w:val="000F03EC"/>
    <w:rsid w:val="000F044A"/>
    <w:rsid w:val="000F0A74"/>
    <w:rsid w:val="000F1F67"/>
    <w:rsid w:val="000F335E"/>
    <w:rsid w:val="000F67CC"/>
    <w:rsid w:val="00100E02"/>
    <w:rsid w:val="0010286B"/>
    <w:rsid w:val="00102DE1"/>
    <w:rsid w:val="00102E1F"/>
    <w:rsid w:val="00104C2F"/>
    <w:rsid w:val="00105EEC"/>
    <w:rsid w:val="00105F67"/>
    <w:rsid w:val="00107259"/>
    <w:rsid w:val="00107861"/>
    <w:rsid w:val="001100DE"/>
    <w:rsid w:val="0011044A"/>
    <w:rsid w:val="00113669"/>
    <w:rsid w:val="00113A31"/>
    <w:rsid w:val="00115A11"/>
    <w:rsid w:val="001171C4"/>
    <w:rsid w:val="0012015D"/>
    <w:rsid w:val="00120B22"/>
    <w:rsid w:val="00121199"/>
    <w:rsid w:val="00121249"/>
    <w:rsid w:val="00121347"/>
    <w:rsid w:val="00121B17"/>
    <w:rsid w:val="00122780"/>
    <w:rsid w:val="00123E45"/>
    <w:rsid w:val="00125D02"/>
    <w:rsid w:val="001264C6"/>
    <w:rsid w:val="001319D9"/>
    <w:rsid w:val="00133CD8"/>
    <w:rsid w:val="00133F46"/>
    <w:rsid w:val="00134DF2"/>
    <w:rsid w:val="00137CC1"/>
    <w:rsid w:val="00140C73"/>
    <w:rsid w:val="0014163E"/>
    <w:rsid w:val="00143210"/>
    <w:rsid w:val="001441CC"/>
    <w:rsid w:val="00144296"/>
    <w:rsid w:val="00144472"/>
    <w:rsid w:val="00144C20"/>
    <w:rsid w:val="00145E3C"/>
    <w:rsid w:val="00145E41"/>
    <w:rsid w:val="00147578"/>
    <w:rsid w:val="00147CE1"/>
    <w:rsid w:val="00150056"/>
    <w:rsid w:val="00152174"/>
    <w:rsid w:val="0015334D"/>
    <w:rsid w:val="00154E27"/>
    <w:rsid w:val="00156515"/>
    <w:rsid w:val="00156E2A"/>
    <w:rsid w:val="001571B4"/>
    <w:rsid w:val="00157D0E"/>
    <w:rsid w:val="00160214"/>
    <w:rsid w:val="00161E95"/>
    <w:rsid w:val="00162658"/>
    <w:rsid w:val="001635AB"/>
    <w:rsid w:val="0016434C"/>
    <w:rsid w:val="001672C1"/>
    <w:rsid w:val="0016738D"/>
    <w:rsid w:val="0016753F"/>
    <w:rsid w:val="001701ED"/>
    <w:rsid w:val="00170CE7"/>
    <w:rsid w:val="00171A11"/>
    <w:rsid w:val="0017260A"/>
    <w:rsid w:val="00172F69"/>
    <w:rsid w:val="00173118"/>
    <w:rsid w:val="00175E4F"/>
    <w:rsid w:val="00177B45"/>
    <w:rsid w:val="0018265F"/>
    <w:rsid w:val="00187AE8"/>
    <w:rsid w:val="00190165"/>
    <w:rsid w:val="00191A9D"/>
    <w:rsid w:val="00191B33"/>
    <w:rsid w:val="00193646"/>
    <w:rsid w:val="00193BB0"/>
    <w:rsid w:val="0019411B"/>
    <w:rsid w:val="00196EB2"/>
    <w:rsid w:val="00196F00"/>
    <w:rsid w:val="001A151A"/>
    <w:rsid w:val="001A2FA3"/>
    <w:rsid w:val="001A3F62"/>
    <w:rsid w:val="001A4D9D"/>
    <w:rsid w:val="001A72AF"/>
    <w:rsid w:val="001A7473"/>
    <w:rsid w:val="001B231E"/>
    <w:rsid w:val="001B3435"/>
    <w:rsid w:val="001B4221"/>
    <w:rsid w:val="001B5863"/>
    <w:rsid w:val="001B598B"/>
    <w:rsid w:val="001B5B53"/>
    <w:rsid w:val="001B69F1"/>
    <w:rsid w:val="001B6F9F"/>
    <w:rsid w:val="001B6FA1"/>
    <w:rsid w:val="001B713C"/>
    <w:rsid w:val="001C0135"/>
    <w:rsid w:val="001C2BDC"/>
    <w:rsid w:val="001C3475"/>
    <w:rsid w:val="001C348E"/>
    <w:rsid w:val="001C35F3"/>
    <w:rsid w:val="001C5A41"/>
    <w:rsid w:val="001C6FD7"/>
    <w:rsid w:val="001C724F"/>
    <w:rsid w:val="001D01E4"/>
    <w:rsid w:val="001D2110"/>
    <w:rsid w:val="001D23CC"/>
    <w:rsid w:val="001D2462"/>
    <w:rsid w:val="001D43D2"/>
    <w:rsid w:val="001D4452"/>
    <w:rsid w:val="001D5CC8"/>
    <w:rsid w:val="001D62E0"/>
    <w:rsid w:val="001D73D7"/>
    <w:rsid w:val="001E01AF"/>
    <w:rsid w:val="001E01BB"/>
    <w:rsid w:val="001E06EA"/>
    <w:rsid w:val="001E41E7"/>
    <w:rsid w:val="001E526D"/>
    <w:rsid w:val="001E5397"/>
    <w:rsid w:val="001E5849"/>
    <w:rsid w:val="001E5F1E"/>
    <w:rsid w:val="001E5FEE"/>
    <w:rsid w:val="001E6BEA"/>
    <w:rsid w:val="001F03DC"/>
    <w:rsid w:val="001F11AF"/>
    <w:rsid w:val="001F17E6"/>
    <w:rsid w:val="001F3496"/>
    <w:rsid w:val="001F3BF0"/>
    <w:rsid w:val="001F414A"/>
    <w:rsid w:val="001F5125"/>
    <w:rsid w:val="001F58C2"/>
    <w:rsid w:val="001F5C62"/>
    <w:rsid w:val="001F7428"/>
    <w:rsid w:val="002007A5"/>
    <w:rsid w:val="002020B3"/>
    <w:rsid w:val="00202764"/>
    <w:rsid w:val="00202D5E"/>
    <w:rsid w:val="00203027"/>
    <w:rsid w:val="00203EF3"/>
    <w:rsid w:val="00203FDA"/>
    <w:rsid w:val="0020428E"/>
    <w:rsid w:val="002050FD"/>
    <w:rsid w:val="00205CDC"/>
    <w:rsid w:val="00210462"/>
    <w:rsid w:val="002109C3"/>
    <w:rsid w:val="00213A9B"/>
    <w:rsid w:val="002140AA"/>
    <w:rsid w:val="00214CFC"/>
    <w:rsid w:val="002154C0"/>
    <w:rsid w:val="00215F90"/>
    <w:rsid w:val="00216230"/>
    <w:rsid w:val="002177D0"/>
    <w:rsid w:val="002213E6"/>
    <w:rsid w:val="00222AAA"/>
    <w:rsid w:val="00222C2B"/>
    <w:rsid w:val="00222C53"/>
    <w:rsid w:val="002239D0"/>
    <w:rsid w:val="00225F98"/>
    <w:rsid w:val="00226162"/>
    <w:rsid w:val="002272B3"/>
    <w:rsid w:val="0023000F"/>
    <w:rsid w:val="00232248"/>
    <w:rsid w:val="00232CBD"/>
    <w:rsid w:val="00233975"/>
    <w:rsid w:val="00233AB5"/>
    <w:rsid w:val="0023472A"/>
    <w:rsid w:val="0023518D"/>
    <w:rsid w:val="00237469"/>
    <w:rsid w:val="002375BE"/>
    <w:rsid w:val="002401FA"/>
    <w:rsid w:val="00242CA7"/>
    <w:rsid w:val="002435D4"/>
    <w:rsid w:val="00243E4A"/>
    <w:rsid w:val="00243F1E"/>
    <w:rsid w:val="0024443E"/>
    <w:rsid w:val="002444E1"/>
    <w:rsid w:val="00245174"/>
    <w:rsid w:val="00245BE0"/>
    <w:rsid w:val="00245CFD"/>
    <w:rsid w:val="00247B2F"/>
    <w:rsid w:val="0025066A"/>
    <w:rsid w:val="00250C65"/>
    <w:rsid w:val="00251906"/>
    <w:rsid w:val="00253391"/>
    <w:rsid w:val="00255048"/>
    <w:rsid w:val="00255C74"/>
    <w:rsid w:val="00256487"/>
    <w:rsid w:val="00257DF4"/>
    <w:rsid w:val="0026019C"/>
    <w:rsid w:val="00261A90"/>
    <w:rsid w:val="00261D30"/>
    <w:rsid w:val="002674DA"/>
    <w:rsid w:val="00267E30"/>
    <w:rsid w:val="00270CE6"/>
    <w:rsid w:val="00270F02"/>
    <w:rsid w:val="00270F0F"/>
    <w:rsid w:val="00270F4B"/>
    <w:rsid w:val="00275A75"/>
    <w:rsid w:val="00276FBE"/>
    <w:rsid w:val="002806B9"/>
    <w:rsid w:val="00282688"/>
    <w:rsid w:val="00282EA4"/>
    <w:rsid w:val="00285161"/>
    <w:rsid w:val="002851B2"/>
    <w:rsid w:val="00290F1F"/>
    <w:rsid w:val="00291137"/>
    <w:rsid w:val="0029341D"/>
    <w:rsid w:val="00293A3B"/>
    <w:rsid w:val="00297ECE"/>
    <w:rsid w:val="00297F46"/>
    <w:rsid w:val="002A0035"/>
    <w:rsid w:val="002A0E94"/>
    <w:rsid w:val="002A1FA9"/>
    <w:rsid w:val="002A268E"/>
    <w:rsid w:val="002A3201"/>
    <w:rsid w:val="002A4526"/>
    <w:rsid w:val="002A4C0D"/>
    <w:rsid w:val="002A5B92"/>
    <w:rsid w:val="002A782A"/>
    <w:rsid w:val="002A79F5"/>
    <w:rsid w:val="002B1975"/>
    <w:rsid w:val="002B281C"/>
    <w:rsid w:val="002B391C"/>
    <w:rsid w:val="002B4F67"/>
    <w:rsid w:val="002B531E"/>
    <w:rsid w:val="002B5339"/>
    <w:rsid w:val="002B5857"/>
    <w:rsid w:val="002B64CE"/>
    <w:rsid w:val="002B6F78"/>
    <w:rsid w:val="002C0736"/>
    <w:rsid w:val="002C13A1"/>
    <w:rsid w:val="002C1C9B"/>
    <w:rsid w:val="002C1F3D"/>
    <w:rsid w:val="002C253A"/>
    <w:rsid w:val="002C2C51"/>
    <w:rsid w:val="002C30D8"/>
    <w:rsid w:val="002C31FF"/>
    <w:rsid w:val="002C36CD"/>
    <w:rsid w:val="002C37A7"/>
    <w:rsid w:val="002C4A20"/>
    <w:rsid w:val="002C4FCA"/>
    <w:rsid w:val="002C7525"/>
    <w:rsid w:val="002D081B"/>
    <w:rsid w:val="002D08E7"/>
    <w:rsid w:val="002D11AD"/>
    <w:rsid w:val="002D40A9"/>
    <w:rsid w:val="002D47E1"/>
    <w:rsid w:val="002D4F89"/>
    <w:rsid w:val="002D6963"/>
    <w:rsid w:val="002E184A"/>
    <w:rsid w:val="002E1B16"/>
    <w:rsid w:val="002E4692"/>
    <w:rsid w:val="002E4B90"/>
    <w:rsid w:val="002E4EA2"/>
    <w:rsid w:val="002E5581"/>
    <w:rsid w:val="002E78F9"/>
    <w:rsid w:val="002E7A30"/>
    <w:rsid w:val="002E7DEC"/>
    <w:rsid w:val="002F212F"/>
    <w:rsid w:val="002F377B"/>
    <w:rsid w:val="002F4174"/>
    <w:rsid w:val="002F5C29"/>
    <w:rsid w:val="002F5C54"/>
    <w:rsid w:val="002F6250"/>
    <w:rsid w:val="002F628D"/>
    <w:rsid w:val="002F68FF"/>
    <w:rsid w:val="002F6DE2"/>
    <w:rsid w:val="002F79D2"/>
    <w:rsid w:val="0030275B"/>
    <w:rsid w:val="00302D60"/>
    <w:rsid w:val="003035D3"/>
    <w:rsid w:val="00307077"/>
    <w:rsid w:val="003153C4"/>
    <w:rsid w:val="0031596B"/>
    <w:rsid w:val="003174C8"/>
    <w:rsid w:val="003200D1"/>
    <w:rsid w:val="00320843"/>
    <w:rsid w:val="00320AE6"/>
    <w:rsid w:val="00320E44"/>
    <w:rsid w:val="00321499"/>
    <w:rsid w:val="003217AC"/>
    <w:rsid w:val="003226D2"/>
    <w:rsid w:val="0032301A"/>
    <w:rsid w:val="003234A9"/>
    <w:rsid w:val="0032571D"/>
    <w:rsid w:val="0032705B"/>
    <w:rsid w:val="00327A5B"/>
    <w:rsid w:val="00333F36"/>
    <w:rsid w:val="00334198"/>
    <w:rsid w:val="003341AA"/>
    <w:rsid w:val="003361DF"/>
    <w:rsid w:val="00336708"/>
    <w:rsid w:val="00336B5D"/>
    <w:rsid w:val="00337023"/>
    <w:rsid w:val="003377D3"/>
    <w:rsid w:val="00340ED1"/>
    <w:rsid w:val="00341291"/>
    <w:rsid w:val="00343AB9"/>
    <w:rsid w:val="003452DB"/>
    <w:rsid w:val="00345DF2"/>
    <w:rsid w:val="003464F8"/>
    <w:rsid w:val="003468AB"/>
    <w:rsid w:val="00346E6D"/>
    <w:rsid w:val="00347EAC"/>
    <w:rsid w:val="00350884"/>
    <w:rsid w:val="0035169E"/>
    <w:rsid w:val="003524A1"/>
    <w:rsid w:val="003528EF"/>
    <w:rsid w:val="00353B05"/>
    <w:rsid w:val="00353BBF"/>
    <w:rsid w:val="00353FD9"/>
    <w:rsid w:val="00354D9C"/>
    <w:rsid w:val="00355B70"/>
    <w:rsid w:val="00356039"/>
    <w:rsid w:val="00356AE3"/>
    <w:rsid w:val="00357EA6"/>
    <w:rsid w:val="003619CB"/>
    <w:rsid w:val="00365680"/>
    <w:rsid w:val="00365D66"/>
    <w:rsid w:val="00367AA7"/>
    <w:rsid w:val="003716E8"/>
    <w:rsid w:val="00372E79"/>
    <w:rsid w:val="003740CC"/>
    <w:rsid w:val="00376A57"/>
    <w:rsid w:val="00377074"/>
    <w:rsid w:val="0038210E"/>
    <w:rsid w:val="00382D8A"/>
    <w:rsid w:val="0038478B"/>
    <w:rsid w:val="00385325"/>
    <w:rsid w:val="00386DE6"/>
    <w:rsid w:val="003874E5"/>
    <w:rsid w:val="003928E1"/>
    <w:rsid w:val="00392CF0"/>
    <w:rsid w:val="003937B8"/>
    <w:rsid w:val="003939BA"/>
    <w:rsid w:val="003945CA"/>
    <w:rsid w:val="003948CA"/>
    <w:rsid w:val="003952AF"/>
    <w:rsid w:val="00396871"/>
    <w:rsid w:val="00397301"/>
    <w:rsid w:val="003A0BD2"/>
    <w:rsid w:val="003A4A3A"/>
    <w:rsid w:val="003B04F3"/>
    <w:rsid w:val="003B05C4"/>
    <w:rsid w:val="003B1E63"/>
    <w:rsid w:val="003B2FF9"/>
    <w:rsid w:val="003B3FD8"/>
    <w:rsid w:val="003B53A9"/>
    <w:rsid w:val="003B5946"/>
    <w:rsid w:val="003B66F5"/>
    <w:rsid w:val="003B75C9"/>
    <w:rsid w:val="003B7BE3"/>
    <w:rsid w:val="003C0225"/>
    <w:rsid w:val="003C0F1E"/>
    <w:rsid w:val="003C26A3"/>
    <w:rsid w:val="003C5464"/>
    <w:rsid w:val="003C5BD9"/>
    <w:rsid w:val="003C7DF0"/>
    <w:rsid w:val="003C7FFE"/>
    <w:rsid w:val="003D05C0"/>
    <w:rsid w:val="003D1EA3"/>
    <w:rsid w:val="003D2DE1"/>
    <w:rsid w:val="003D363D"/>
    <w:rsid w:val="003D594E"/>
    <w:rsid w:val="003D7AAD"/>
    <w:rsid w:val="003E2162"/>
    <w:rsid w:val="003E28C2"/>
    <w:rsid w:val="003E30D3"/>
    <w:rsid w:val="003E496F"/>
    <w:rsid w:val="003E58F2"/>
    <w:rsid w:val="003E633E"/>
    <w:rsid w:val="003E6884"/>
    <w:rsid w:val="003F068A"/>
    <w:rsid w:val="003F111F"/>
    <w:rsid w:val="003F2909"/>
    <w:rsid w:val="003F2B7B"/>
    <w:rsid w:val="003F3779"/>
    <w:rsid w:val="003F42B4"/>
    <w:rsid w:val="003F4325"/>
    <w:rsid w:val="003F44AD"/>
    <w:rsid w:val="003F6A47"/>
    <w:rsid w:val="003F764F"/>
    <w:rsid w:val="00400260"/>
    <w:rsid w:val="00402942"/>
    <w:rsid w:val="0040457D"/>
    <w:rsid w:val="00405190"/>
    <w:rsid w:val="0040697D"/>
    <w:rsid w:val="00410489"/>
    <w:rsid w:val="00410B54"/>
    <w:rsid w:val="0041119C"/>
    <w:rsid w:val="0041128A"/>
    <w:rsid w:val="0041186D"/>
    <w:rsid w:val="00411F5C"/>
    <w:rsid w:val="00412D0C"/>
    <w:rsid w:val="00415202"/>
    <w:rsid w:val="00416E48"/>
    <w:rsid w:val="0042044B"/>
    <w:rsid w:val="00420AB3"/>
    <w:rsid w:val="004219C3"/>
    <w:rsid w:val="004229AA"/>
    <w:rsid w:val="004250DD"/>
    <w:rsid w:val="0042523E"/>
    <w:rsid w:val="00425E9B"/>
    <w:rsid w:val="00426B9B"/>
    <w:rsid w:val="0042760A"/>
    <w:rsid w:val="004302BE"/>
    <w:rsid w:val="0043104B"/>
    <w:rsid w:val="0043151E"/>
    <w:rsid w:val="00431D35"/>
    <w:rsid w:val="004326A2"/>
    <w:rsid w:val="0043273C"/>
    <w:rsid w:val="00433087"/>
    <w:rsid w:val="0043348A"/>
    <w:rsid w:val="00434BD6"/>
    <w:rsid w:val="004358B2"/>
    <w:rsid w:val="004362E3"/>
    <w:rsid w:val="00437773"/>
    <w:rsid w:val="00437F6E"/>
    <w:rsid w:val="00441260"/>
    <w:rsid w:val="00442043"/>
    <w:rsid w:val="00445D2D"/>
    <w:rsid w:val="00446277"/>
    <w:rsid w:val="00446AAE"/>
    <w:rsid w:val="00446B75"/>
    <w:rsid w:val="004505AF"/>
    <w:rsid w:val="004508A3"/>
    <w:rsid w:val="00450969"/>
    <w:rsid w:val="004517AE"/>
    <w:rsid w:val="0045182C"/>
    <w:rsid w:val="00454005"/>
    <w:rsid w:val="0045489B"/>
    <w:rsid w:val="004555A0"/>
    <w:rsid w:val="0046066A"/>
    <w:rsid w:val="00461163"/>
    <w:rsid w:val="004613AB"/>
    <w:rsid w:val="0046166D"/>
    <w:rsid w:val="0046300F"/>
    <w:rsid w:val="004639B4"/>
    <w:rsid w:val="0046474B"/>
    <w:rsid w:val="00464E73"/>
    <w:rsid w:val="00466240"/>
    <w:rsid w:val="0046632A"/>
    <w:rsid w:val="00467D3A"/>
    <w:rsid w:val="00470F30"/>
    <w:rsid w:val="004719F0"/>
    <w:rsid w:val="00474AF3"/>
    <w:rsid w:val="00475465"/>
    <w:rsid w:val="00475514"/>
    <w:rsid w:val="00476395"/>
    <w:rsid w:val="004777DA"/>
    <w:rsid w:val="00480C16"/>
    <w:rsid w:val="00482D4D"/>
    <w:rsid w:val="00483309"/>
    <w:rsid w:val="00484317"/>
    <w:rsid w:val="004851BC"/>
    <w:rsid w:val="0048551D"/>
    <w:rsid w:val="00486BB1"/>
    <w:rsid w:val="004874BE"/>
    <w:rsid w:val="00487E10"/>
    <w:rsid w:val="00491EBB"/>
    <w:rsid w:val="004928E6"/>
    <w:rsid w:val="00492B0C"/>
    <w:rsid w:val="00492BB8"/>
    <w:rsid w:val="00492C23"/>
    <w:rsid w:val="00492E39"/>
    <w:rsid w:val="00492E65"/>
    <w:rsid w:val="004A01F7"/>
    <w:rsid w:val="004A0E7E"/>
    <w:rsid w:val="004A1279"/>
    <w:rsid w:val="004A132E"/>
    <w:rsid w:val="004A1AD9"/>
    <w:rsid w:val="004A30D7"/>
    <w:rsid w:val="004A4313"/>
    <w:rsid w:val="004A64E6"/>
    <w:rsid w:val="004A6ABF"/>
    <w:rsid w:val="004A7565"/>
    <w:rsid w:val="004B0945"/>
    <w:rsid w:val="004B12C1"/>
    <w:rsid w:val="004B2E73"/>
    <w:rsid w:val="004B44F5"/>
    <w:rsid w:val="004B709C"/>
    <w:rsid w:val="004B718A"/>
    <w:rsid w:val="004C226A"/>
    <w:rsid w:val="004C24F9"/>
    <w:rsid w:val="004C4796"/>
    <w:rsid w:val="004C544F"/>
    <w:rsid w:val="004C5957"/>
    <w:rsid w:val="004C62A9"/>
    <w:rsid w:val="004C65DD"/>
    <w:rsid w:val="004C6BFA"/>
    <w:rsid w:val="004C6E10"/>
    <w:rsid w:val="004C7FC2"/>
    <w:rsid w:val="004D08D0"/>
    <w:rsid w:val="004D0943"/>
    <w:rsid w:val="004D1726"/>
    <w:rsid w:val="004D42C9"/>
    <w:rsid w:val="004D4542"/>
    <w:rsid w:val="004D529C"/>
    <w:rsid w:val="004D75DE"/>
    <w:rsid w:val="004E1681"/>
    <w:rsid w:val="004E1BA3"/>
    <w:rsid w:val="004E2766"/>
    <w:rsid w:val="004E582D"/>
    <w:rsid w:val="004E663C"/>
    <w:rsid w:val="004E7338"/>
    <w:rsid w:val="004F0150"/>
    <w:rsid w:val="004F04D4"/>
    <w:rsid w:val="004F0AAB"/>
    <w:rsid w:val="004F0E73"/>
    <w:rsid w:val="004F105C"/>
    <w:rsid w:val="004F12BC"/>
    <w:rsid w:val="004F1FF1"/>
    <w:rsid w:val="004F60EA"/>
    <w:rsid w:val="004F7034"/>
    <w:rsid w:val="004F76A6"/>
    <w:rsid w:val="00502404"/>
    <w:rsid w:val="00502AE7"/>
    <w:rsid w:val="00504F26"/>
    <w:rsid w:val="0050598F"/>
    <w:rsid w:val="005071E6"/>
    <w:rsid w:val="005106FE"/>
    <w:rsid w:val="00511645"/>
    <w:rsid w:val="00511C12"/>
    <w:rsid w:val="00513382"/>
    <w:rsid w:val="00513CFD"/>
    <w:rsid w:val="00515775"/>
    <w:rsid w:val="00515A1D"/>
    <w:rsid w:val="00516209"/>
    <w:rsid w:val="00516382"/>
    <w:rsid w:val="00516E12"/>
    <w:rsid w:val="00523EE3"/>
    <w:rsid w:val="005272C0"/>
    <w:rsid w:val="00527496"/>
    <w:rsid w:val="00530298"/>
    <w:rsid w:val="00531AE9"/>
    <w:rsid w:val="00531F51"/>
    <w:rsid w:val="00532E7A"/>
    <w:rsid w:val="00533D0B"/>
    <w:rsid w:val="00536D06"/>
    <w:rsid w:val="00537D23"/>
    <w:rsid w:val="00541946"/>
    <w:rsid w:val="00542E15"/>
    <w:rsid w:val="005451AC"/>
    <w:rsid w:val="005472C3"/>
    <w:rsid w:val="00550F80"/>
    <w:rsid w:val="0055330E"/>
    <w:rsid w:val="0055440E"/>
    <w:rsid w:val="00556BA6"/>
    <w:rsid w:val="00560913"/>
    <w:rsid w:val="00561FFE"/>
    <w:rsid w:val="00562794"/>
    <w:rsid w:val="005635DE"/>
    <w:rsid w:val="005646B8"/>
    <w:rsid w:val="0056522B"/>
    <w:rsid w:val="005653E0"/>
    <w:rsid w:val="00567F45"/>
    <w:rsid w:val="005711F2"/>
    <w:rsid w:val="0057223C"/>
    <w:rsid w:val="00572429"/>
    <w:rsid w:val="00572C78"/>
    <w:rsid w:val="00573C1E"/>
    <w:rsid w:val="00574145"/>
    <w:rsid w:val="00576D8A"/>
    <w:rsid w:val="00582286"/>
    <w:rsid w:val="0058426C"/>
    <w:rsid w:val="005846A6"/>
    <w:rsid w:val="0058563D"/>
    <w:rsid w:val="00590029"/>
    <w:rsid w:val="00591293"/>
    <w:rsid w:val="005925F4"/>
    <w:rsid w:val="00592AA3"/>
    <w:rsid w:val="00594CEF"/>
    <w:rsid w:val="00596F66"/>
    <w:rsid w:val="005A0754"/>
    <w:rsid w:val="005A2385"/>
    <w:rsid w:val="005A54B0"/>
    <w:rsid w:val="005A669A"/>
    <w:rsid w:val="005B0089"/>
    <w:rsid w:val="005B27A4"/>
    <w:rsid w:val="005B2E00"/>
    <w:rsid w:val="005B44B3"/>
    <w:rsid w:val="005B4B51"/>
    <w:rsid w:val="005B4EBC"/>
    <w:rsid w:val="005B6144"/>
    <w:rsid w:val="005B75B2"/>
    <w:rsid w:val="005B7992"/>
    <w:rsid w:val="005C0D24"/>
    <w:rsid w:val="005C1388"/>
    <w:rsid w:val="005C67A9"/>
    <w:rsid w:val="005D0493"/>
    <w:rsid w:val="005D1DB4"/>
    <w:rsid w:val="005D2E8E"/>
    <w:rsid w:val="005D35C8"/>
    <w:rsid w:val="005D403A"/>
    <w:rsid w:val="005D47B6"/>
    <w:rsid w:val="005D5D12"/>
    <w:rsid w:val="005D6268"/>
    <w:rsid w:val="005D6303"/>
    <w:rsid w:val="005E0258"/>
    <w:rsid w:val="005E03E4"/>
    <w:rsid w:val="005E40F0"/>
    <w:rsid w:val="005E41F8"/>
    <w:rsid w:val="005E4BE8"/>
    <w:rsid w:val="005E52A2"/>
    <w:rsid w:val="005E63A9"/>
    <w:rsid w:val="005E6677"/>
    <w:rsid w:val="005E67B9"/>
    <w:rsid w:val="005E7907"/>
    <w:rsid w:val="005F2399"/>
    <w:rsid w:val="005F255E"/>
    <w:rsid w:val="005F28E0"/>
    <w:rsid w:val="005F347B"/>
    <w:rsid w:val="005F3FB8"/>
    <w:rsid w:val="005F4663"/>
    <w:rsid w:val="005F4736"/>
    <w:rsid w:val="005F5015"/>
    <w:rsid w:val="005F5502"/>
    <w:rsid w:val="005F773A"/>
    <w:rsid w:val="00600079"/>
    <w:rsid w:val="006003C7"/>
    <w:rsid w:val="00600AC2"/>
    <w:rsid w:val="0060126C"/>
    <w:rsid w:val="0060389F"/>
    <w:rsid w:val="00603964"/>
    <w:rsid w:val="00604A11"/>
    <w:rsid w:val="006052E2"/>
    <w:rsid w:val="00605C1C"/>
    <w:rsid w:val="00605DC6"/>
    <w:rsid w:val="00606CBE"/>
    <w:rsid w:val="00610823"/>
    <w:rsid w:val="00612901"/>
    <w:rsid w:val="00612AD6"/>
    <w:rsid w:val="006137D3"/>
    <w:rsid w:val="00613C62"/>
    <w:rsid w:val="00613ECF"/>
    <w:rsid w:val="00616D0A"/>
    <w:rsid w:val="0061723A"/>
    <w:rsid w:val="0061752A"/>
    <w:rsid w:val="00617792"/>
    <w:rsid w:val="00620743"/>
    <w:rsid w:val="006218B4"/>
    <w:rsid w:val="00622CEF"/>
    <w:rsid w:val="00622F2F"/>
    <w:rsid w:val="00623430"/>
    <w:rsid w:val="00624394"/>
    <w:rsid w:val="006255AC"/>
    <w:rsid w:val="00625EBC"/>
    <w:rsid w:val="00625FDD"/>
    <w:rsid w:val="00626D63"/>
    <w:rsid w:val="00630724"/>
    <w:rsid w:val="00630F4D"/>
    <w:rsid w:val="00631DB4"/>
    <w:rsid w:val="006320A3"/>
    <w:rsid w:val="006329FC"/>
    <w:rsid w:val="0063445B"/>
    <w:rsid w:val="00636110"/>
    <w:rsid w:val="006364B8"/>
    <w:rsid w:val="00640298"/>
    <w:rsid w:val="00640FA2"/>
    <w:rsid w:val="0064119B"/>
    <w:rsid w:val="006439B5"/>
    <w:rsid w:val="00645F78"/>
    <w:rsid w:val="00647583"/>
    <w:rsid w:val="006548BE"/>
    <w:rsid w:val="00656423"/>
    <w:rsid w:val="0065742C"/>
    <w:rsid w:val="00657A16"/>
    <w:rsid w:val="00661DCB"/>
    <w:rsid w:val="0066258A"/>
    <w:rsid w:val="006647AB"/>
    <w:rsid w:val="006650FA"/>
    <w:rsid w:val="00665350"/>
    <w:rsid w:val="006660AB"/>
    <w:rsid w:val="00667991"/>
    <w:rsid w:val="00670470"/>
    <w:rsid w:val="0067126A"/>
    <w:rsid w:val="00671B5A"/>
    <w:rsid w:val="0067319E"/>
    <w:rsid w:val="0067381D"/>
    <w:rsid w:val="00673DEF"/>
    <w:rsid w:val="00673F20"/>
    <w:rsid w:val="006741B7"/>
    <w:rsid w:val="006742F9"/>
    <w:rsid w:val="00674344"/>
    <w:rsid w:val="006760FA"/>
    <w:rsid w:val="00676743"/>
    <w:rsid w:val="00676F43"/>
    <w:rsid w:val="00677459"/>
    <w:rsid w:val="00677BC6"/>
    <w:rsid w:val="00677F15"/>
    <w:rsid w:val="006802F8"/>
    <w:rsid w:val="00680AE3"/>
    <w:rsid w:val="00680B10"/>
    <w:rsid w:val="00681655"/>
    <w:rsid w:val="00681F45"/>
    <w:rsid w:val="00682A8E"/>
    <w:rsid w:val="006866C5"/>
    <w:rsid w:val="00687583"/>
    <w:rsid w:val="00690935"/>
    <w:rsid w:val="00691048"/>
    <w:rsid w:val="006921E6"/>
    <w:rsid w:val="00693346"/>
    <w:rsid w:val="00693708"/>
    <w:rsid w:val="00693CEA"/>
    <w:rsid w:val="00695144"/>
    <w:rsid w:val="00695481"/>
    <w:rsid w:val="00695D1B"/>
    <w:rsid w:val="006960F5"/>
    <w:rsid w:val="006A17FC"/>
    <w:rsid w:val="006A1C00"/>
    <w:rsid w:val="006A222A"/>
    <w:rsid w:val="006A33C9"/>
    <w:rsid w:val="006A3ED9"/>
    <w:rsid w:val="006A68D9"/>
    <w:rsid w:val="006B08DD"/>
    <w:rsid w:val="006B11DA"/>
    <w:rsid w:val="006B191B"/>
    <w:rsid w:val="006B19EE"/>
    <w:rsid w:val="006B31AD"/>
    <w:rsid w:val="006B387B"/>
    <w:rsid w:val="006B56B5"/>
    <w:rsid w:val="006B6377"/>
    <w:rsid w:val="006B718E"/>
    <w:rsid w:val="006B72E4"/>
    <w:rsid w:val="006B7B22"/>
    <w:rsid w:val="006C29A3"/>
    <w:rsid w:val="006C5292"/>
    <w:rsid w:val="006C63EC"/>
    <w:rsid w:val="006C6E46"/>
    <w:rsid w:val="006C744C"/>
    <w:rsid w:val="006D004B"/>
    <w:rsid w:val="006D04C0"/>
    <w:rsid w:val="006D190C"/>
    <w:rsid w:val="006D28CC"/>
    <w:rsid w:val="006D3CC7"/>
    <w:rsid w:val="006D572C"/>
    <w:rsid w:val="006D5CED"/>
    <w:rsid w:val="006D6BCB"/>
    <w:rsid w:val="006D6DCA"/>
    <w:rsid w:val="006D7CBA"/>
    <w:rsid w:val="006E07F6"/>
    <w:rsid w:val="006E11F0"/>
    <w:rsid w:val="006E3773"/>
    <w:rsid w:val="006E555F"/>
    <w:rsid w:val="006E5D46"/>
    <w:rsid w:val="006E667B"/>
    <w:rsid w:val="006E6766"/>
    <w:rsid w:val="006F0EAE"/>
    <w:rsid w:val="006F1912"/>
    <w:rsid w:val="006F23C0"/>
    <w:rsid w:val="006F44B3"/>
    <w:rsid w:val="006F590A"/>
    <w:rsid w:val="006F5AA3"/>
    <w:rsid w:val="006F5B19"/>
    <w:rsid w:val="006F5C9A"/>
    <w:rsid w:val="006F5E79"/>
    <w:rsid w:val="006F659B"/>
    <w:rsid w:val="006F6FFC"/>
    <w:rsid w:val="0070246E"/>
    <w:rsid w:val="007026FE"/>
    <w:rsid w:val="0070291D"/>
    <w:rsid w:val="00702C6E"/>
    <w:rsid w:val="007041A7"/>
    <w:rsid w:val="0070489B"/>
    <w:rsid w:val="00704E4F"/>
    <w:rsid w:val="0070656A"/>
    <w:rsid w:val="00706ADF"/>
    <w:rsid w:val="00710687"/>
    <w:rsid w:val="00711236"/>
    <w:rsid w:val="0071335E"/>
    <w:rsid w:val="0071355A"/>
    <w:rsid w:val="007136EA"/>
    <w:rsid w:val="00714128"/>
    <w:rsid w:val="0071444A"/>
    <w:rsid w:val="007144FD"/>
    <w:rsid w:val="007164A3"/>
    <w:rsid w:val="00716F96"/>
    <w:rsid w:val="007179C8"/>
    <w:rsid w:val="0072072A"/>
    <w:rsid w:val="0072137F"/>
    <w:rsid w:val="00721E30"/>
    <w:rsid w:val="00722D2A"/>
    <w:rsid w:val="00722ECB"/>
    <w:rsid w:val="00725F36"/>
    <w:rsid w:val="0072790F"/>
    <w:rsid w:val="00727E1F"/>
    <w:rsid w:val="0073333B"/>
    <w:rsid w:val="007344B1"/>
    <w:rsid w:val="007352E8"/>
    <w:rsid w:val="00736393"/>
    <w:rsid w:val="007405B0"/>
    <w:rsid w:val="00740D43"/>
    <w:rsid w:val="0074163E"/>
    <w:rsid w:val="007437A6"/>
    <w:rsid w:val="00744752"/>
    <w:rsid w:val="00744973"/>
    <w:rsid w:val="007452E6"/>
    <w:rsid w:val="00745BB1"/>
    <w:rsid w:val="00745C7B"/>
    <w:rsid w:val="00746638"/>
    <w:rsid w:val="0074754C"/>
    <w:rsid w:val="0075119B"/>
    <w:rsid w:val="0075224F"/>
    <w:rsid w:val="00753141"/>
    <w:rsid w:val="0075335C"/>
    <w:rsid w:val="0075341A"/>
    <w:rsid w:val="00753978"/>
    <w:rsid w:val="00753BFF"/>
    <w:rsid w:val="00754CFB"/>
    <w:rsid w:val="007571EB"/>
    <w:rsid w:val="00757E04"/>
    <w:rsid w:val="007618FE"/>
    <w:rsid w:val="00761984"/>
    <w:rsid w:val="007630DF"/>
    <w:rsid w:val="00765149"/>
    <w:rsid w:val="00765F57"/>
    <w:rsid w:val="00766BE0"/>
    <w:rsid w:val="00770D60"/>
    <w:rsid w:val="007711A4"/>
    <w:rsid w:val="00773CB3"/>
    <w:rsid w:val="00775939"/>
    <w:rsid w:val="00777930"/>
    <w:rsid w:val="00786296"/>
    <w:rsid w:val="00786F7D"/>
    <w:rsid w:val="00787B57"/>
    <w:rsid w:val="00790526"/>
    <w:rsid w:val="00792B6C"/>
    <w:rsid w:val="00795DD6"/>
    <w:rsid w:val="00796477"/>
    <w:rsid w:val="00796E17"/>
    <w:rsid w:val="0079748D"/>
    <w:rsid w:val="00797723"/>
    <w:rsid w:val="007A00F8"/>
    <w:rsid w:val="007A0B6A"/>
    <w:rsid w:val="007A0BFE"/>
    <w:rsid w:val="007A5530"/>
    <w:rsid w:val="007A5DE2"/>
    <w:rsid w:val="007A6161"/>
    <w:rsid w:val="007A66F7"/>
    <w:rsid w:val="007A7217"/>
    <w:rsid w:val="007A7A79"/>
    <w:rsid w:val="007B0664"/>
    <w:rsid w:val="007B1A09"/>
    <w:rsid w:val="007B35E1"/>
    <w:rsid w:val="007B3FFC"/>
    <w:rsid w:val="007B4CDD"/>
    <w:rsid w:val="007B54B5"/>
    <w:rsid w:val="007B55BF"/>
    <w:rsid w:val="007B6A2F"/>
    <w:rsid w:val="007B6EFB"/>
    <w:rsid w:val="007B73D5"/>
    <w:rsid w:val="007B7C98"/>
    <w:rsid w:val="007C152E"/>
    <w:rsid w:val="007C1C29"/>
    <w:rsid w:val="007C1C35"/>
    <w:rsid w:val="007C2BC6"/>
    <w:rsid w:val="007C2D2C"/>
    <w:rsid w:val="007C3FEA"/>
    <w:rsid w:val="007D0C19"/>
    <w:rsid w:val="007D3271"/>
    <w:rsid w:val="007D35B7"/>
    <w:rsid w:val="007D6E40"/>
    <w:rsid w:val="007E0326"/>
    <w:rsid w:val="007E3D32"/>
    <w:rsid w:val="007E4098"/>
    <w:rsid w:val="007E42DE"/>
    <w:rsid w:val="007E4309"/>
    <w:rsid w:val="007F03FB"/>
    <w:rsid w:val="007F18F4"/>
    <w:rsid w:val="007F19A7"/>
    <w:rsid w:val="007F22E7"/>
    <w:rsid w:val="007F331D"/>
    <w:rsid w:val="007F4FB0"/>
    <w:rsid w:val="007F6D0A"/>
    <w:rsid w:val="007F74BE"/>
    <w:rsid w:val="0080067B"/>
    <w:rsid w:val="00805037"/>
    <w:rsid w:val="008057E6"/>
    <w:rsid w:val="00807DB9"/>
    <w:rsid w:val="008106C6"/>
    <w:rsid w:val="00812045"/>
    <w:rsid w:val="008120B5"/>
    <w:rsid w:val="00812B6C"/>
    <w:rsid w:val="00813036"/>
    <w:rsid w:val="00814981"/>
    <w:rsid w:val="00814A08"/>
    <w:rsid w:val="00815F50"/>
    <w:rsid w:val="00816D4C"/>
    <w:rsid w:val="00816E66"/>
    <w:rsid w:val="00823AF1"/>
    <w:rsid w:val="00823B9D"/>
    <w:rsid w:val="008252F0"/>
    <w:rsid w:val="008260E3"/>
    <w:rsid w:val="00827156"/>
    <w:rsid w:val="00832E0D"/>
    <w:rsid w:val="00833A73"/>
    <w:rsid w:val="00837070"/>
    <w:rsid w:val="008408A8"/>
    <w:rsid w:val="00842AD2"/>
    <w:rsid w:val="008434BB"/>
    <w:rsid w:val="0084386B"/>
    <w:rsid w:val="00844F0E"/>
    <w:rsid w:val="00845676"/>
    <w:rsid w:val="00846108"/>
    <w:rsid w:val="008467B1"/>
    <w:rsid w:val="008533F9"/>
    <w:rsid w:val="0085623B"/>
    <w:rsid w:val="00856D40"/>
    <w:rsid w:val="00860937"/>
    <w:rsid w:val="00863BB3"/>
    <w:rsid w:val="00864899"/>
    <w:rsid w:val="00871A2A"/>
    <w:rsid w:val="00871EA3"/>
    <w:rsid w:val="0087290A"/>
    <w:rsid w:val="0087355E"/>
    <w:rsid w:val="00874A61"/>
    <w:rsid w:val="00876057"/>
    <w:rsid w:val="008772A7"/>
    <w:rsid w:val="0088079C"/>
    <w:rsid w:val="00881AFD"/>
    <w:rsid w:val="00881E31"/>
    <w:rsid w:val="00883C2E"/>
    <w:rsid w:val="0088403C"/>
    <w:rsid w:val="00884FA0"/>
    <w:rsid w:val="00885D8A"/>
    <w:rsid w:val="00891134"/>
    <w:rsid w:val="00892837"/>
    <w:rsid w:val="0089360A"/>
    <w:rsid w:val="00894CA0"/>
    <w:rsid w:val="00895E7E"/>
    <w:rsid w:val="008966CE"/>
    <w:rsid w:val="00897D36"/>
    <w:rsid w:val="008A208E"/>
    <w:rsid w:val="008A2546"/>
    <w:rsid w:val="008A3783"/>
    <w:rsid w:val="008A4403"/>
    <w:rsid w:val="008A4757"/>
    <w:rsid w:val="008A637E"/>
    <w:rsid w:val="008B0F8D"/>
    <w:rsid w:val="008B1367"/>
    <w:rsid w:val="008B2A46"/>
    <w:rsid w:val="008B2F90"/>
    <w:rsid w:val="008B4FCB"/>
    <w:rsid w:val="008B5CA1"/>
    <w:rsid w:val="008B72A5"/>
    <w:rsid w:val="008B7738"/>
    <w:rsid w:val="008C42A2"/>
    <w:rsid w:val="008C44BB"/>
    <w:rsid w:val="008C6A39"/>
    <w:rsid w:val="008C7BC9"/>
    <w:rsid w:val="008D0AC8"/>
    <w:rsid w:val="008D1FD4"/>
    <w:rsid w:val="008D354B"/>
    <w:rsid w:val="008D4D18"/>
    <w:rsid w:val="008D501C"/>
    <w:rsid w:val="008D5D0B"/>
    <w:rsid w:val="008E07F8"/>
    <w:rsid w:val="008E1230"/>
    <w:rsid w:val="008E1C92"/>
    <w:rsid w:val="008E4636"/>
    <w:rsid w:val="008E553D"/>
    <w:rsid w:val="008E7A85"/>
    <w:rsid w:val="008E7B56"/>
    <w:rsid w:val="008F2146"/>
    <w:rsid w:val="008F2AA3"/>
    <w:rsid w:val="008F2C2C"/>
    <w:rsid w:val="008F3331"/>
    <w:rsid w:val="008F34BB"/>
    <w:rsid w:val="008F3F52"/>
    <w:rsid w:val="008F5554"/>
    <w:rsid w:val="008F60D7"/>
    <w:rsid w:val="008F6F56"/>
    <w:rsid w:val="009001C5"/>
    <w:rsid w:val="00901864"/>
    <w:rsid w:val="00902165"/>
    <w:rsid w:val="00902CE1"/>
    <w:rsid w:val="00902E6F"/>
    <w:rsid w:val="009057A2"/>
    <w:rsid w:val="00905A4C"/>
    <w:rsid w:val="009063C5"/>
    <w:rsid w:val="00907190"/>
    <w:rsid w:val="009071E7"/>
    <w:rsid w:val="00907EF3"/>
    <w:rsid w:val="009103E1"/>
    <w:rsid w:val="009103E3"/>
    <w:rsid w:val="00910B80"/>
    <w:rsid w:val="00913B88"/>
    <w:rsid w:val="009208C4"/>
    <w:rsid w:val="00920B1F"/>
    <w:rsid w:val="00921042"/>
    <w:rsid w:val="0092303E"/>
    <w:rsid w:val="00923D1B"/>
    <w:rsid w:val="00923E83"/>
    <w:rsid w:val="00927571"/>
    <w:rsid w:val="009306DD"/>
    <w:rsid w:val="00931B4F"/>
    <w:rsid w:val="00931E93"/>
    <w:rsid w:val="0093375B"/>
    <w:rsid w:val="0093382D"/>
    <w:rsid w:val="009339E0"/>
    <w:rsid w:val="00933AAA"/>
    <w:rsid w:val="00933FA4"/>
    <w:rsid w:val="009368E0"/>
    <w:rsid w:val="009371A2"/>
    <w:rsid w:val="00937E03"/>
    <w:rsid w:val="00941C7D"/>
    <w:rsid w:val="009434E8"/>
    <w:rsid w:val="00944B5D"/>
    <w:rsid w:val="009459A9"/>
    <w:rsid w:val="0095041D"/>
    <w:rsid w:val="0095069A"/>
    <w:rsid w:val="00950A0B"/>
    <w:rsid w:val="00950B20"/>
    <w:rsid w:val="00951475"/>
    <w:rsid w:val="00951C02"/>
    <w:rsid w:val="0095464A"/>
    <w:rsid w:val="00954E7B"/>
    <w:rsid w:val="00956DD4"/>
    <w:rsid w:val="0096014E"/>
    <w:rsid w:val="0096050C"/>
    <w:rsid w:val="0096102B"/>
    <w:rsid w:val="009610B2"/>
    <w:rsid w:val="0096153B"/>
    <w:rsid w:val="00962489"/>
    <w:rsid w:val="00963EA6"/>
    <w:rsid w:val="00964954"/>
    <w:rsid w:val="009661F4"/>
    <w:rsid w:val="00966417"/>
    <w:rsid w:val="00967B76"/>
    <w:rsid w:val="009706E9"/>
    <w:rsid w:val="009711E6"/>
    <w:rsid w:val="009723AE"/>
    <w:rsid w:val="009734DA"/>
    <w:rsid w:val="00973ACC"/>
    <w:rsid w:val="009740FB"/>
    <w:rsid w:val="00975286"/>
    <w:rsid w:val="00976570"/>
    <w:rsid w:val="009807FE"/>
    <w:rsid w:val="009809CD"/>
    <w:rsid w:val="00980CFA"/>
    <w:rsid w:val="00984E86"/>
    <w:rsid w:val="009850E6"/>
    <w:rsid w:val="00985348"/>
    <w:rsid w:val="009859EB"/>
    <w:rsid w:val="0099016F"/>
    <w:rsid w:val="00992829"/>
    <w:rsid w:val="00992E28"/>
    <w:rsid w:val="0099303C"/>
    <w:rsid w:val="0099335B"/>
    <w:rsid w:val="00993976"/>
    <w:rsid w:val="0099463F"/>
    <w:rsid w:val="00995C70"/>
    <w:rsid w:val="0099696E"/>
    <w:rsid w:val="009A0406"/>
    <w:rsid w:val="009A1B6C"/>
    <w:rsid w:val="009A4855"/>
    <w:rsid w:val="009A4B69"/>
    <w:rsid w:val="009A79A5"/>
    <w:rsid w:val="009B04C1"/>
    <w:rsid w:val="009B1300"/>
    <w:rsid w:val="009B4695"/>
    <w:rsid w:val="009B50A2"/>
    <w:rsid w:val="009B537A"/>
    <w:rsid w:val="009B694B"/>
    <w:rsid w:val="009B708D"/>
    <w:rsid w:val="009C0501"/>
    <w:rsid w:val="009C152F"/>
    <w:rsid w:val="009C1F68"/>
    <w:rsid w:val="009C2C5B"/>
    <w:rsid w:val="009C5D94"/>
    <w:rsid w:val="009C6234"/>
    <w:rsid w:val="009C7299"/>
    <w:rsid w:val="009D073D"/>
    <w:rsid w:val="009D087C"/>
    <w:rsid w:val="009D0D59"/>
    <w:rsid w:val="009D19F5"/>
    <w:rsid w:val="009D2B32"/>
    <w:rsid w:val="009D2EDA"/>
    <w:rsid w:val="009D58BA"/>
    <w:rsid w:val="009E277B"/>
    <w:rsid w:val="009E2BB8"/>
    <w:rsid w:val="009E48A9"/>
    <w:rsid w:val="009E4F0E"/>
    <w:rsid w:val="009E5E44"/>
    <w:rsid w:val="009E7F8F"/>
    <w:rsid w:val="009F05E3"/>
    <w:rsid w:val="009F11B0"/>
    <w:rsid w:val="009F2B48"/>
    <w:rsid w:val="009F3A7A"/>
    <w:rsid w:val="009F529D"/>
    <w:rsid w:val="009F6BC4"/>
    <w:rsid w:val="00A00DAF"/>
    <w:rsid w:val="00A014D9"/>
    <w:rsid w:val="00A020E2"/>
    <w:rsid w:val="00A02914"/>
    <w:rsid w:val="00A030C9"/>
    <w:rsid w:val="00A03EE6"/>
    <w:rsid w:val="00A048A6"/>
    <w:rsid w:val="00A05C6D"/>
    <w:rsid w:val="00A061BE"/>
    <w:rsid w:val="00A072B2"/>
    <w:rsid w:val="00A10E78"/>
    <w:rsid w:val="00A10EA7"/>
    <w:rsid w:val="00A12993"/>
    <w:rsid w:val="00A15C8F"/>
    <w:rsid w:val="00A1622C"/>
    <w:rsid w:val="00A16ADF"/>
    <w:rsid w:val="00A21049"/>
    <w:rsid w:val="00A224F7"/>
    <w:rsid w:val="00A231EC"/>
    <w:rsid w:val="00A23910"/>
    <w:rsid w:val="00A25238"/>
    <w:rsid w:val="00A26B57"/>
    <w:rsid w:val="00A27085"/>
    <w:rsid w:val="00A27822"/>
    <w:rsid w:val="00A278B1"/>
    <w:rsid w:val="00A27B16"/>
    <w:rsid w:val="00A30D5C"/>
    <w:rsid w:val="00A336F5"/>
    <w:rsid w:val="00A3380B"/>
    <w:rsid w:val="00A350F6"/>
    <w:rsid w:val="00A3668D"/>
    <w:rsid w:val="00A37C08"/>
    <w:rsid w:val="00A37F17"/>
    <w:rsid w:val="00A43911"/>
    <w:rsid w:val="00A44B53"/>
    <w:rsid w:val="00A44FC7"/>
    <w:rsid w:val="00A45EA6"/>
    <w:rsid w:val="00A468B0"/>
    <w:rsid w:val="00A47523"/>
    <w:rsid w:val="00A51935"/>
    <w:rsid w:val="00A5282E"/>
    <w:rsid w:val="00A52BD2"/>
    <w:rsid w:val="00A52CF2"/>
    <w:rsid w:val="00A535FE"/>
    <w:rsid w:val="00A53629"/>
    <w:rsid w:val="00A555D5"/>
    <w:rsid w:val="00A5608B"/>
    <w:rsid w:val="00A56FA5"/>
    <w:rsid w:val="00A570FB"/>
    <w:rsid w:val="00A57A1F"/>
    <w:rsid w:val="00A60179"/>
    <w:rsid w:val="00A61B01"/>
    <w:rsid w:val="00A62289"/>
    <w:rsid w:val="00A647F4"/>
    <w:rsid w:val="00A64B9D"/>
    <w:rsid w:val="00A65302"/>
    <w:rsid w:val="00A669FD"/>
    <w:rsid w:val="00A66A95"/>
    <w:rsid w:val="00A67286"/>
    <w:rsid w:val="00A714BC"/>
    <w:rsid w:val="00A71519"/>
    <w:rsid w:val="00A7173A"/>
    <w:rsid w:val="00A71908"/>
    <w:rsid w:val="00A727BE"/>
    <w:rsid w:val="00A72D26"/>
    <w:rsid w:val="00A73915"/>
    <w:rsid w:val="00A747F5"/>
    <w:rsid w:val="00A77201"/>
    <w:rsid w:val="00A815E6"/>
    <w:rsid w:val="00A844AB"/>
    <w:rsid w:val="00A8464B"/>
    <w:rsid w:val="00A84868"/>
    <w:rsid w:val="00A8581F"/>
    <w:rsid w:val="00A8756D"/>
    <w:rsid w:val="00A8799E"/>
    <w:rsid w:val="00A90208"/>
    <w:rsid w:val="00A92023"/>
    <w:rsid w:val="00A925A4"/>
    <w:rsid w:val="00A93AA3"/>
    <w:rsid w:val="00A94F44"/>
    <w:rsid w:val="00A97EDD"/>
    <w:rsid w:val="00AA3C9B"/>
    <w:rsid w:val="00AB08E3"/>
    <w:rsid w:val="00AB12AC"/>
    <w:rsid w:val="00AB289A"/>
    <w:rsid w:val="00AB2FE4"/>
    <w:rsid w:val="00AB3FD2"/>
    <w:rsid w:val="00AB4797"/>
    <w:rsid w:val="00AB797A"/>
    <w:rsid w:val="00AC2434"/>
    <w:rsid w:val="00AC2AE3"/>
    <w:rsid w:val="00AC5677"/>
    <w:rsid w:val="00AC64C5"/>
    <w:rsid w:val="00AC6B04"/>
    <w:rsid w:val="00AD0F7D"/>
    <w:rsid w:val="00AD19C3"/>
    <w:rsid w:val="00AD3101"/>
    <w:rsid w:val="00AD420D"/>
    <w:rsid w:val="00AE04E1"/>
    <w:rsid w:val="00AE05DE"/>
    <w:rsid w:val="00AE1BBF"/>
    <w:rsid w:val="00AE256F"/>
    <w:rsid w:val="00AE6743"/>
    <w:rsid w:val="00AE7D59"/>
    <w:rsid w:val="00AF0F34"/>
    <w:rsid w:val="00AF1345"/>
    <w:rsid w:val="00AF1381"/>
    <w:rsid w:val="00AF16E2"/>
    <w:rsid w:val="00AF17E2"/>
    <w:rsid w:val="00AF1C89"/>
    <w:rsid w:val="00AF23DF"/>
    <w:rsid w:val="00AF2BCB"/>
    <w:rsid w:val="00AF4453"/>
    <w:rsid w:val="00AF507E"/>
    <w:rsid w:val="00AF5355"/>
    <w:rsid w:val="00AF56EF"/>
    <w:rsid w:val="00AF59DA"/>
    <w:rsid w:val="00AF65EF"/>
    <w:rsid w:val="00B001C0"/>
    <w:rsid w:val="00B0025E"/>
    <w:rsid w:val="00B008E4"/>
    <w:rsid w:val="00B01692"/>
    <w:rsid w:val="00B01965"/>
    <w:rsid w:val="00B02144"/>
    <w:rsid w:val="00B05399"/>
    <w:rsid w:val="00B0722B"/>
    <w:rsid w:val="00B113D4"/>
    <w:rsid w:val="00B137A2"/>
    <w:rsid w:val="00B137D0"/>
    <w:rsid w:val="00B14226"/>
    <w:rsid w:val="00B144FC"/>
    <w:rsid w:val="00B14ABC"/>
    <w:rsid w:val="00B14BFE"/>
    <w:rsid w:val="00B14D44"/>
    <w:rsid w:val="00B17C8C"/>
    <w:rsid w:val="00B21A4A"/>
    <w:rsid w:val="00B246C1"/>
    <w:rsid w:val="00B24D9D"/>
    <w:rsid w:val="00B25460"/>
    <w:rsid w:val="00B261FF"/>
    <w:rsid w:val="00B2652C"/>
    <w:rsid w:val="00B30537"/>
    <w:rsid w:val="00B30A02"/>
    <w:rsid w:val="00B31042"/>
    <w:rsid w:val="00B33ADB"/>
    <w:rsid w:val="00B33DE6"/>
    <w:rsid w:val="00B35922"/>
    <w:rsid w:val="00B35CEE"/>
    <w:rsid w:val="00B369EE"/>
    <w:rsid w:val="00B36A66"/>
    <w:rsid w:val="00B36E39"/>
    <w:rsid w:val="00B36F62"/>
    <w:rsid w:val="00B37832"/>
    <w:rsid w:val="00B37B52"/>
    <w:rsid w:val="00B37C25"/>
    <w:rsid w:val="00B40470"/>
    <w:rsid w:val="00B41308"/>
    <w:rsid w:val="00B43A26"/>
    <w:rsid w:val="00B4462F"/>
    <w:rsid w:val="00B44D38"/>
    <w:rsid w:val="00B5059D"/>
    <w:rsid w:val="00B523E8"/>
    <w:rsid w:val="00B53D95"/>
    <w:rsid w:val="00B545B2"/>
    <w:rsid w:val="00B60FAF"/>
    <w:rsid w:val="00B63756"/>
    <w:rsid w:val="00B64808"/>
    <w:rsid w:val="00B64F7F"/>
    <w:rsid w:val="00B6630F"/>
    <w:rsid w:val="00B6681F"/>
    <w:rsid w:val="00B67551"/>
    <w:rsid w:val="00B713DF"/>
    <w:rsid w:val="00B7216F"/>
    <w:rsid w:val="00B7296A"/>
    <w:rsid w:val="00B739E8"/>
    <w:rsid w:val="00B7401C"/>
    <w:rsid w:val="00B743BE"/>
    <w:rsid w:val="00B76701"/>
    <w:rsid w:val="00B8019C"/>
    <w:rsid w:val="00B83700"/>
    <w:rsid w:val="00B85105"/>
    <w:rsid w:val="00B85419"/>
    <w:rsid w:val="00B85DEA"/>
    <w:rsid w:val="00B86193"/>
    <w:rsid w:val="00B86E28"/>
    <w:rsid w:val="00B92F44"/>
    <w:rsid w:val="00B93F12"/>
    <w:rsid w:val="00B93FC5"/>
    <w:rsid w:val="00B93FCE"/>
    <w:rsid w:val="00B94E82"/>
    <w:rsid w:val="00B94FF3"/>
    <w:rsid w:val="00B951A3"/>
    <w:rsid w:val="00B96F8C"/>
    <w:rsid w:val="00BA042C"/>
    <w:rsid w:val="00BA1F92"/>
    <w:rsid w:val="00BA28B5"/>
    <w:rsid w:val="00BA2F41"/>
    <w:rsid w:val="00BA47C0"/>
    <w:rsid w:val="00BA4BDC"/>
    <w:rsid w:val="00BA6761"/>
    <w:rsid w:val="00BA6860"/>
    <w:rsid w:val="00BB084E"/>
    <w:rsid w:val="00BC074A"/>
    <w:rsid w:val="00BC0F12"/>
    <w:rsid w:val="00BC0FA3"/>
    <w:rsid w:val="00BC2404"/>
    <w:rsid w:val="00BC54F9"/>
    <w:rsid w:val="00BC5746"/>
    <w:rsid w:val="00BC592D"/>
    <w:rsid w:val="00BC6D54"/>
    <w:rsid w:val="00BC6DDC"/>
    <w:rsid w:val="00BD06AF"/>
    <w:rsid w:val="00BD0ABA"/>
    <w:rsid w:val="00BD3BC6"/>
    <w:rsid w:val="00BD4904"/>
    <w:rsid w:val="00BD4A80"/>
    <w:rsid w:val="00BD57CE"/>
    <w:rsid w:val="00BD61AF"/>
    <w:rsid w:val="00BD6FA2"/>
    <w:rsid w:val="00BD7341"/>
    <w:rsid w:val="00BD7BCF"/>
    <w:rsid w:val="00BE0337"/>
    <w:rsid w:val="00BE0602"/>
    <w:rsid w:val="00BE0957"/>
    <w:rsid w:val="00BE0DA5"/>
    <w:rsid w:val="00BE2C96"/>
    <w:rsid w:val="00BE3072"/>
    <w:rsid w:val="00BE40A0"/>
    <w:rsid w:val="00BF470B"/>
    <w:rsid w:val="00BF5118"/>
    <w:rsid w:val="00BF59B8"/>
    <w:rsid w:val="00BF5B43"/>
    <w:rsid w:val="00BF6C25"/>
    <w:rsid w:val="00BF74B2"/>
    <w:rsid w:val="00C01300"/>
    <w:rsid w:val="00C02F7F"/>
    <w:rsid w:val="00C048FC"/>
    <w:rsid w:val="00C05D53"/>
    <w:rsid w:val="00C07C0B"/>
    <w:rsid w:val="00C07C83"/>
    <w:rsid w:val="00C10268"/>
    <w:rsid w:val="00C11923"/>
    <w:rsid w:val="00C11D04"/>
    <w:rsid w:val="00C11FD9"/>
    <w:rsid w:val="00C127E6"/>
    <w:rsid w:val="00C12978"/>
    <w:rsid w:val="00C143E4"/>
    <w:rsid w:val="00C1655C"/>
    <w:rsid w:val="00C17078"/>
    <w:rsid w:val="00C17355"/>
    <w:rsid w:val="00C17A27"/>
    <w:rsid w:val="00C17E1F"/>
    <w:rsid w:val="00C219EB"/>
    <w:rsid w:val="00C228F3"/>
    <w:rsid w:val="00C22AF7"/>
    <w:rsid w:val="00C22C76"/>
    <w:rsid w:val="00C238AC"/>
    <w:rsid w:val="00C23CE8"/>
    <w:rsid w:val="00C24443"/>
    <w:rsid w:val="00C247F8"/>
    <w:rsid w:val="00C2500D"/>
    <w:rsid w:val="00C26430"/>
    <w:rsid w:val="00C2660F"/>
    <w:rsid w:val="00C2684A"/>
    <w:rsid w:val="00C30BB7"/>
    <w:rsid w:val="00C31AF4"/>
    <w:rsid w:val="00C333DE"/>
    <w:rsid w:val="00C33500"/>
    <w:rsid w:val="00C33CD9"/>
    <w:rsid w:val="00C345C6"/>
    <w:rsid w:val="00C35A2A"/>
    <w:rsid w:val="00C36518"/>
    <w:rsid w:val="00C36ACD"/>
    <w:rsid w:val="00C420D2"/>
    <w:rsid w:val="00C42B33"/>
    <w:rsid w:val="00C443A1"/>
    <w:rsid w:val="00C453A0"/>
    <w:rsid w:val="00C5165B"/>
    <w:rsid w:val="00C51AE8"/>
    <w:rsid w:val="00C52426"/>
    <w:rsid w:val="00C528D3"/>
    <w:rsid w:val="00C53446"/>
    <w:rsid w:val="00C540B3"/>
    <w:rsid w:val="00C574A8"/>
    <w:rsid w:val="00C57843"/>
    <w:rsid w:val="00C60142"/>
    <w:rsid w:val="00C61279"/>
    <w:rsid w:val="00C6156B"/>
    <w:rsid w:val="00C62931"/>
    <w:rsid w:val="00C62986"/>
    <w:rsid w:val="00C630DA"/>
    <w:rsid w:val="00C631EE"/>
    <w:rsid w:val="00C64169"/>
    <w:rsid w:val="00C64E33"/>
    <w:rsid w:val="00C6541D"/>
    <w:rsid w:val="00C65784"/>
    <w:rsid w:val="00C65DD0"/>
    <w:rsid w:val="00C66B01"/>
    <w:rsid w:val="00C670F5"/>
    <w:rsid w:val="00C70AB2"/>
    <w:rsid w:val="00C72437"/>
    <w:rsid w:val="00C73A33"/>
    <w:rsid w:val="00C740DC"/>
    <w:rsid w:val="00C75D53"/>
    <w:rsid w:val="00C75F9C"/>
    <w:rsid w:val="00C76162"/>
    <w:rsid w:val="00C771F0"/>
    <w:rsid w:val="00C8370D"/>
    <w:rsid w:val="00C83C1C"/>
    <w:rsid w:val="00C848FE"/>
    <w:rsid w:val="00C86078"/>
    <w:rsid w:val="00C8659C"/>
    <w:rsid w:val="00C870D9"/>
    <w:rsid w:val="00C92D86"/>
    <w:rsid w:val="00C94118"/>
    <w:rsid w:val="00C949F0"/>
    <w:rsid w:val="00C94C5A"/>
    <w:rsid w:val="00C9512C"/>
    <w:rsid w:val="00C9642F"/>
    <w:rsid w:val="00C97163"/>
    <w:rsid w:val="00CA22B3"/>
    <w:rsid w:val="00CA252D"/>
    <w:rsid w:val="00CA3D3D"/>
    <w:rsid w:val="00CA5307"/>
    <w:rsid w:val="00CA58EF"/>
    <w:rsid w:val="00CA5E95"/>
    <w:rsid w:val="00CA78FB"/>
    <w:rsid w:val="00CB1F93"/>
    <w:rsid w:val="00CB28A1"/>
    <w:rsid w:val="00CB2E66"/>
    <w:rsid w:val="00CB433E"/>
    <w:rsid w:val="00CB69B8"/>
    <w:rsid w:val="00CB7DC6"/>
    <w:rsid w:val="00CC0C9C"/>
    <w:rsid w:val="00CC195C"/>
    <w:rsid w:val="00CC1B74"/>
    <w:rsid w:val="00CC1E17"/>
    <w:rsid w:val="00CC27A2"/>
    <w:rsid w:val="00CC4B7E"/>
    <w:rsid w:val="00CC56F5"/>
    <w:rsid w:val="00CC5777"/>
    <w:rsid w:val="00CC68CF"/>
    <w:rsid w:val="00CC7464"/>
    <w:rsid w:val="00CC76CB"/>
    <w:rsid w:val="00CD0202"/>
    <w:rsid w:val="00CD059D"/>
    <w:rsid w:val="00CD0A67"/>
    <w:rsid w:val="00CD1573"/>
    <w:rsid w:val="00CD1DA8"/>
    <w:rsid w:val="00CD68E7"/>
    <w:rsid w:val="00CE04DB"/>
    <w:rsid w:val="00CE41CD"/>
    <w:rsid w:val="00CE497D"/>
    <w:rsid w:val="00CE4DF8"/>
    <w:rsid w:val="00CE4E3E"/>
    <w:rsid w:val="00CE5B46"/>
    <w:rsid w:val="00CE5B60"/>
    <w:rsid w:val="00CE5DD4"/>
    <w:rsid w:val="00CE64E4"/>
    <w:rsid w:val="00CE7CD1"/>
    <w:rsid w:val="00CE7DAC"/>
    <w:rsid w:val="00CF3248"/>
    <w:rsid w:val="00CF4536"/>
    <w:rsid w:val="00CF5DCB"/>
    <w:rsid w:val="00CF6468"/>
    <w:rsid w:val="00CF762F"/>
    <w:rsid w:val="00CF779E"/>
    <w:rsid w:val="00CF79D7"/>
    <w:rsid w:val="00D011B0"/>
    <w:rsid w:val="00D01465"/>
    <w:rsid w:val="00D01677"/>
    <w:rsid w:val="00D020D9"/>
    <w:rsid w:val="00D03769"/>
    <w:rsid w:val="00D04BE3"/>
    <w:rsid w:val="00D0631C"/>
    <w:rsid w:val="00D06985"/>
    <w:rsid w:val="00D06EE3"/>
    <w:rsid w:val="00D145E0"/>
    <w:rsid w:val="00D149BC"/>
    <w:rsid w:val="00D14B64"/>
    <w:rsid w:val="00D14C79"/>
    <w:rsid w:val="00D15051"/>
    <w:rsid w:val="00D1579B"/>
    <w:rsid w:val="00D16D25"/>
    <w:rsid w:val="00D20D0E"/>
    <w:rsid w:val="00D22C4A"/>
    <w:rsid w:val="00D23011"/>
    <w:rsid w:val="00D25E79"/>
    <w:rsid w:val="00D26C80"/>
    <w:rsid w:val="00D277F8"/>
    <w:rsid w:val="00D310D7"/>
    <w:rsid w:val="00D31179"/>
    <w:rsid w:val="00D31BBA"/>
    <w:rsid w:val="00D32887"/>
    <w:rsid w:val="00D33B3D"/>
    <w:rsid w:val="00D33D04"/>
    <w:rsid w:val="00D349FB"/>
    <w:rsid w:val="00D35EBA"/>
    <w:rsid w:val="00D4063D"/>
    <w:rsid w:val="00D407A5"/>
    <w:rsid w:val="00D41130"/>
    <w:rsid w:val="00D41A00"/>
    <w:rsid w:val="00D42D2D"/>
    <w:rsid w:val="00D45F25"/>
    <w:rsid w:val="00D46656"/>
    <w:rsid w:val="00D46976"/>
    <w:rsid w:val="00D5352C"/>
    <w:rsid w:val="00D53DCF"/>
    <w:rsid w:val="00D552CA"/>
    <w:rsid w:val="00D555B7"/>
    <w:rsid w:val="00D57507"/>
    <w:rsid w:val="00D57762"/>
    <w:rsid w:val="00D604C7"/>
    <w:rsid w:val="00D61EAD"/>
    <w:rsid w:val="00D6210F"/>
    <w:rsid w:val="00D637F4"/>
    <w:rsid w:val="00D63FD8"/>
    <w:rsid w:val="00D659E4"/>
    <w:rsid w:val="00D65CB4"/>
    <w:rsid w:val="00D66EA0"/>
    <w:rsid w:val="00D67999"/>
    <w:rsid w:val="00D67DE5"/>
    <w:rsid w:val="00D70475"/>
    <w:rsid w:val="00D707F1"/>
    <w:rsid w:val="00D71335"/>
    <w:rsid w:val="00D715B2"/>
    <w:rsid w:val="00D7167D"/>
    <w:rsid w:val="00D7257A"/>
    <w:rsid w:val="00D72E47"/>
    <w:rsid w:val="00D7309A"/>
    <w:rsid w:val="00D73609"/>
    <w:rsid w:val="00D73B55"/>
    <w:rsid w:val="00D745D3"/>
    <w:rsid w:val="00D75944"/>
    <w:rsid w:val="00D75948"/>
    <w:rsid w:val="00D75989"/>
    <w:rsid w:val="00D75F5C"/>
    <w:rsid w:val="00D7767B"/>
    <w:rsid w:val="00D80AEF"/>
    <w:rsid w:val="00D80D09"/>
    <w:rsid w:val="00D82F12"/>
    <w:rsid w:val="00D8448B"/>
    <w:rsid w:val="00D84AAA"/>
    <w:rsid w:val="00D84CA1"/>
    <w:rsid w:val="00D85B01"/>
    <w:rsid w:val="00D860A9"/>
    <w:rsid w:val="00D8638C"/>
    <w:rsid w:val="00D8692F"/>
    <w:rsid w:val="00D91409"/>
    <w:rsid w:val="00D91DE2"/>
    <w:rsid w:val="00D91E14"/>
    <w:rsid w:val="00D93DEE"/>
    <w:rsid w:val="00D95BB5"/>
    <w:rsid w:val="00DA04E6"/>
    <w:rsid w:val="00DA140E"/>
    <w:rsid w:val="00DA2EBE"/>
    <w:rsid w:val="00DA4974"/>
    <w:rsid w:val="00DA4BF6"/>
    <w:rsid w:val="00DA4DFC"/>
    <w:rsid w:val="00DA5183"/>
    <w:rsid w:val="00DA52D3"/>
    <w:rsid w:val="00DA7FC3"/>
    <w:rsid w:val="00DB0F0E"/>
    <w:rsid w:val="00DB275E"/>
    <w:rsid w:val="00DB279C"/>
    <w:rsid w:val="00DB2C56"/>
    <w:rsid w:val="00DB3197"/>
    <w:rsid w:val="00DB36BB"/>
    <w:rsid w:val="00DB45E3"/>
    <w:rsid w:val="00DB4FB3"/>
    <w:rsid w:val="00DB5252"/>
    <w:rsid w:val="00DB5F73"/>
    <w:rsid w:val="00DB7E06"/>
    <w:rsid w:val="00DC0597"/>
    <w:rsid w:val="00DC080B"/>
    <w:rsid w:val="00DC2826"/>
    <w:rsid w:val="00DC2ED4"/>
    <w:rsid w:val="00DC388A"/>
    <w:rsid w:val="00DC4DCC"/>
    <w:rsid w:val="00DC4E7B"/>
    <w:rsid w:val="00DC74A5"/>
    <w:rsid w:val="00DC7C15"/>
    <w:rsid w:val="00DD0383"/>
    <w:rsid w:val="00DD1871"/>
    <w:rsid w:val="00DD21E5"/>
    <w:rsid w:val="00DD7718"/>
    <w:rsid w:val="00DE120E"/>
    <w:rsid w:val="00DE2717"/>
    <w:rsid w:val="00DE2D26"/>
    <w:rsid w:val="00DE325F"/>
    <w:rsid w:val="00DE3EAE"/>
    <w:rsid w:val="00DE41B3"/>
    <w:rsid w:val="00DE475A"/>
    <w:rsid w:val="00DE5B27"/>
    <w:rsid w:val="00DE7335"/>
    <w:rsid w:val="00DF093F"/>
    <w:rsid w:val="00DF116B"/>
    <w:rsid w:val="00DF2D0B"/>
    <w:rsid w:val="00DF2EFC"/>
    <w:rsid w:val="00DF3099"/>
    <w:rsid w:val="00DF3B10"/>
    <w:rsid w:val="00DF3EFA"/>
    <w:rsid w:val="00DF3F0E"/>
    <w:rsid w:val="00DF4E47"/>
    <w:rsid w:val="00DF60E1"/>
    <w:rsid w:val="00DF61E5"/>
    <w:rsid w:val="00DF62C3"/>
    <w:rsid w:val="00DF6FC9"/>
    <w:rsid w:val="00E00C31"/>
    <w:rsid w:val="00E06CCA"/>
    <w:rsid w:val="00E10527"/>
    <w:rsid w:val="00E109FB"/>
    <w:rsid w:val="00E11378"/>
    <w:rsid w:val="00E14353"/>
    <w:rsid w:val="00E145B6"/>
    <w:rsid w:val="00E1571D"/>
    <w:rsid w:val="00E15FF4"/>
    <w:rsid w:val="00E205D5"/>
    <w:rsid w:val="00E26F1B"/>
    <w:rsid w:val="00E30B22"/>
    <w:rsid w:val="00E31601"/>
    <w:rsid w:val="00E3190E"/>
    <w:rsid w:val="00E319B3"/>
    <w:rsid w:val="00E32007"/>
    <w:rsid w:val="00E32575"/>
    <w:rsid w:val="00E32659"/>
    <w:rsid w:val="00E34E99"/>
    <w:rsid w:val="00E3575C"/>
    <w:rsid w:val="00E359D4"/>
    <w:rsid w:val="00E35EB0"/>
    <w:rsid w:val="00E36724"/>
    <w:rsid w:val="00E37325"/>
    <w:rsid w:val="00E373A3"/>
    <w:rsid w:val="00E37E27"/>
    <w:rsid w:val="00E41461"/>
    <w:rsid w:val="00E43784"/>
    <w:rsid w:val="00E44F3D"/>
    <w:rsid w:val="00E4605A"/>
    <w:rsid w:val="00E46644"/>
    <w:rsid w:val="00E46E64"/>
    <w:rsid w:val="00E504CB"/>
    <w:rsid w:val="00E510B9"/>
    <w:rsid w:val="00E537D5"/>
    <w:rsid w:val="00E53816"/>
    <w:rsid w:val="00E53F64"/>
    <w:rsid w:val="00E5511C"/>
    <w:rsid w:val="00E55474"/>
    <w:rsid w:val="00E57009"/>
    <w:rsid w:val="00E57801"/>
    <w:rsid w:val="00E57FBF"/>
    <w:rsid w:val="00E60161"/>
    <w:rsid w:val="00E6098D"/>
    <w:rsid w:val="00E61084"/>
    <w:rsid w:val="00E6121A"/>
    <w:rsid w:val="00E615B6"/>
    <w:rsid w:val="00E61F14"/>
    <w:rsid w:val="00E621CD"/>
    <w:rsid w:val="00E63FB9"/>
    <w:rsid w:val="00E64EA1"/>
    <w:rsid w:val="00E65274"/>
    <w:rsid w:val="00E653C9"/>
    <w:rsid w:val="00E65ADA"/>
    <w:rsid w:val="00E661AE"/>
    <w:rsid w:val="00E661E1"/>
    <w:rsid w:val="00E70511"/>
    <w:rsid w:val="00E70D46"/>
    <w:rsid w:val="00E718CF"/>
    <w:rsid w:val="00E71D9C"/>
    <w:rsid w:val="00E74A0F"/>
    <w:rsid w:val="00E75016"/>
    <w:rsid w:val="00E75F25"/>
    <w:rsid w:val="00E762CA"/>
    <w:rsid w:val="00E768D6"/>
    <w:rsid w:val="00E806CC"/>
    <w:rsid w:val="00E80802"/>
    <w:rsid w:val="00E817B7"/>
    <w:rsid w:val="00E8261B"/>
    <w:rsid w:val="00E83015"/>
    <w:rsid w:val="00E836C6"/>
    <w:rsid w:val="00E837FB"/>
    <w:rsid w:val="00E8712D"/>
    <w:rsid w:val="00E87204"/>
    <w:rsid w:val="00E9055A"/>
    <w:rsid w:val="00E90E12"/>
    <w:rsid w:val="00E91A96"/>
    <w:rsid w:val="00E92A01"/>
    <w:rsid w:val="00E93363"/>
    <w:rsid w:val="00E94A2B"/>
    <w:rsid w:val="00E95271"/>
    <w:rsid w:val="00E957AC"/>
    <w:rsid w:val="00E9624F"/>
    <w:rsid w:val="00EA0A9A"/>
    <w:rsid w:val="00EA11CB"/>
    <w:rsid w:val="00EA128B"/>
    <w:rsid w:val="00EA12FA"/>
    <w:rsid w:val="00EA3078"/>
    <w:rsid w:val="00EA3756"/>
    <w:rsid w:val="00EA3938"/>
    <w:rsid w:val="00EA4226"/>
    <w:rsid w:val="00EA52C2"/>
    <w:rsid w:val="00EA6204"/>
    <w:rsid w:val="00EA6A68"/>
    <w:rsid w:val="00EA6E40"/>
    <w:rsid w:val="00EA7275"/>
    <w:rsid w:val="00EA7765"/>
    <w:rsid w:val="00EB02CE"/>
    <w:rsid w:val="00EB0C1B"/>
    <w:rsid w:val="00EB2AF6"/>
    <w:rsid w:val="00EB3F69"/>
    <w:rsid w:val="00EB4113"/>
    <w:rsid w:val="00EB4BB0"/>
    <w:rsid w:val="00EB4C44"/>
    <w:rsid w:val="00EB642A"/>
    <w:rsid w:val="00EB658F"/>
    <w:rsid w:val="00EB7A2A"/>
    <w:rsid w:val="00EC03B7"/>
    <w:rsid w:val="00EC055E"/>
    <w:rsid w:val="00EC2403"/>
    <w:rsid w:val="00EC30CF"/>
    <w:rsid w:val="00EC4CDE"/>
    <w:rsid w:val="00EC4F71"/>
    <w:rsid w:val="00EC656E"/>
    <w:rsid w:val="00ED197D"/>
    <w:rsid w:val="00ED1A02"/>
    <w:rsid w:val="00ED5340"/>
    <w:rsid w:val="00ED5D74"/>
    <w:rsid w:val="00ED6FF8"/>
    <w:rsid w:val="00EE0C85"/>
    <w:rsid w:val="00EE14AA"/>
    <w:rsid w:val="00EE3235"/>
    <w:rsid w:val="00EE41C3"/>
    <w:rsid w:val="00EE4EE5"/>
    <w:rsid w:val="00EE4F93"/>
    <w:rsid w:val="00EE56E3"/>
    <w:rsid w:val="00EE5811"/>
    <w:rsid w:val="00EF0818"/>
    <w:rsid w:val="00EF092A"/>
    <w:rsid w:val="00EF10C6"/>
    <w:rsid w:val="00EF33FC"/>
    <w:rsid w:val="00EF352D"/>
    <w:rsid w:val="00EF3765"/>
    <w:rsid w:val="00EF3792"/>
    <w:rsid w:val="00EF3B2A"/>
    <w:rsid w:val="00EF45A3"/>
    <w:rsid w:val="00EF4944"/>
    <w:rsid w:val="00EF6E24"/>
    <w:rsid w:val="00EF7813"/>
    <w:rsid w:val="00F0092B"/>
    <w:rsid w:val="00F01A03"/>
    <w:rsid w:val="00F025B3"/>
    <w:rsid w:val="00F026F2"/>
    <w:rsid w:val="00F04AB9"/>
    <w:rsid w:val="00F04BBB"/>
    <w:rsid w:val="00F059D0"/>
    <w:rsid w:val="00F06F88"/>
    <w:rsid w:val="00F06FE1"/>
    <w:rsid w:val="00F11796"/>
    <w:rsid w:val="00F11CB1"/>
    <w:rsid w:val="00F1364E"/>
    <w:rsid w:val="00F146A0"/>
    <w:rsid w:val="00F1512B"/>
    <w:rsid w:val="00F15A30"/>
    <w:rsid w:val="00F15B08"/>
    <w:rsid w:val="00F20D51"/>
    <w:rsid w:val="00F22468"/>
    <w:rsid w:val="00F224BE"/>
    <w:rsid w:val="00F23073"/>
    <w:rsid w:val="00F2546F"/>
    <w:rsid w:val="00F254B6"/>
    <w:rsid w:val="00F264AB"/>
    <w:rsid w:val="00F27602"/>
    <w:rsid w:val="00F278CE"/>
    <w:rsid w:val="00F27D20"/>
    <w:rsid w:val="00F30EB1"/>
    <w:rsid w:val="00F312F0"/>
    <w:rsid w:val="00F33718"/>
    <w:rsid w:val="00F357DB"/>
    <w:rsid w:val="00F35DD6"/>
    <w:rsid w:val="00F37148"/>
    <w:rsid w:val="00F37441"/>
    <w:rsid w:val="00F41034"/>
    <w:rsid w:val="00F419D3"/>
    <w:rsid w:val="00F424D2"/>
    <w:rsid w:val="00F445E2"/>
    <w:rsid w:val="00F50FD0"/>
    <w:rsid w:val="00F53752"/>
    <w:rsid w:val="00F53F2C"/>
    <w:rsid w:val="00F543DD"/>
    <w:rsid w:val="00F54982"/>
    <w:rsid w:val="00F56EAD"/>
    <w:rsid w:val="00F57C33"/>
    <w:rsid w:val="00F620DA"/>
    <w:rsid w:val="00F62102"/>
    <w:rsid w:val="00F664D2"/>
    <w:rsid w:val="00F70409"/>
    <w:rsid w:val="00F72316"/>
    <w:rsid w:val="00F7515B"/>
    <w:rsid w:val="00F758B7"/>
    <w:rsid w:val="00F763DA"/>
    <w:rsid w:val="00F76634"/>
    <w:rsid w:val="00F766F6"/>
    <w:rsid w:val="00F813B0"/>
    <w:rsid w:val="00F822BE"/>
    <w:rsid w:val="00F82F77"/>
    <w:rsid w:val="00F8370F"/>
    <w:rsid w:val="00F840D4"/>
    <w:rsid w:val="00F84BAB"/>
    <w:rsid w:val="00F85799"/>
    <w:rsid w:val="00F857BC"/>
    <w:rsid w:val="00F8696D"/>
    <w:rsid w:val="00F9010E"/>
    <w:rsid w:val="00F915A8"/>
    <w:rsid w:val="00F91DB7"/>
    <w:rsid w:val="00F929AF"/>
    <w:rsid w:val="00F93D01"/>
    <w:rsid w:val="00F9518E"/>
    <w:rsid w:val="00FA04EA"/>
    <w:rsid w:val="00FA1B66"/>
    <w:rsid w:val="00FA2248"/>
    <w:rsid w:val="00FA3372"/>
    <w:rsid w:val="00FA4889"/>
    <w:rsid w:val="00FA56B6"/>
    <w:rsid w:val="00FA56FC"/>
    <w:rsid w:val="00FA7F17"/>
    <w:rsid w:val="00FB103C"/>
    <w:rsid w:val="00FB2766"/>
    <w:rsid w:val="00FB3C71"/>
    <w:rsid w:val="00FB40B2"/>
    <w:rsid w:val="00FB656A"/>
    <w:rsid w:val="00FB69F6"/>
    <w:rsid w:val="00FC12B6"/>
    <w:rsid w:val="00FC184C"/>
    <w:rsid w:val="00FC1957"/>
    <w:rsid w:val="00FC33E5"/>
    <w:rsid w:val="00FC4551"/>
    <w:rsid w:val="00FC513E"/>
    <w:rsid w:val="00FC5819"/>
    <w:rsid w:val="00FC767F"/>
    <w:rsid w:val="00FD1FCD"/>
    <w:rsid w:val="00FD31D5"/>
    <w:rsid w:val="00FD36C5"/>
    <w:rsid w:val="00FD3E4D"/>
    <w:rsid w:val="00FD568D"/>
    <w:rsid w:val="00FD66AF"/>
    <w:rsid w:val="00FD6721"/>
    <w:rsid w:val="00FD73D8"/>
    <w:rsid w:val="00FD77DA"/>
    <w:rsid w:val="00FE0104"/>
    <w:rsid w:val="00FE0344"/>
    <w:rsid w:val="00FE0C18"/>
    <w:rsid w:val="00FE138C"/>
    <w:rsid w:val="00FE1E68"/>
    <w:rsid w:val="00FE4323"/>
    <w:rsid w:val="00FE4CDF"/>
    <w:rsid w:val="00FE4FF5"/>
    <w:rsid w:val="00FE59E7"/>
    <w:rsid w:val="00FE60CD"/>
    <w:rsid w:val="00FE68F3"/>
    <w:rsid w:val="00FE77A8"/>
    <w:rsid w:val="00FE7C9D"/>
    <w:rsid w:val="00FF415E"/>
    <w:rsid w:val="00FF4EFD"/>
    <w:rsid w:val="00FF5A25"/>
    <w:rsid w:val="00FF6831"/>
    <w:rsid w:val="00FF6E8B"/>
    <w:rsid w:val="00FF7C3E"/>
    <w:rsid w:val="00FF7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141"/>
    <w:rPr>
      <w:sz w:val="22"/>
      <w:szCs w:val="22"/>
    </w:rPr>
  </w:style>
  <w:style w:type="paragraph" w:styleId="Heading1">
    <w:name w:val="heading 1"/>
    <w:basedOn w:val="Normal"/>
    <w:next w:val="Normal"/>
    <w:link w:val="Heading1Char"/>
    <w:uiPriority w:val="99"/>
    <w:qFormat/>
    <w:rsid w:val="00753141"/>
    <w:pPr>
      <w:widowControl w:val="0"/>
      <w:numPr>
        <w:numId w:val="2"/>
      </w:numPr>
      <w:outlineLvl w:val="0"/>
    </w:pPr>
    <w:rPr>
      <w:rFonts w:ascii="Arial" w:hAnsi="Arial" w:cs="Arial"/>
      <w:sz w:val="20"/>
      <w:szCs w:val="20"/>
    </w:rPr>
  </w:style>
  <w:style w:type="paragraph" w:styleId="Heading2">
    <w:name w:val="heading 2"/>
    <w:basedOn w:val="Normal"/>
    <w:next w:val="Normal"/>
    <w:link w:val="Heading2Char"/>
    <w:uiPriority w:val="99"/>
    <w:qFormat/>
    <w:rsid w:val="00753141"/>
    <w:pPr>
      <w:widowControl w:val="0"/>
      <w:numPr>
        <w:ilvl w:val="1"/>
        <w:numId w:val="2"/>
      </w:numPr>
      <w:outlineLvl w:val="1"/>
    </w:pPr>
    <w:rPr>
      <w:rFonts w:ascii="Arial" w:hAnsi="Arial" w:cs="Arial"/>
      <w:sz w:val="20"/>
      <w:szCs w:val="20"/>
    </w:rPr>
  </w:style>
  <w:style w:type="paragraph" w:styleId="Heading3">
    <w:name w:val="heading 3"/>
    <w:basedOn w:val="Normal"/>
    <w:next w:val="Normal"/>
    <w:link w:val="Heading3Char"/>
    <w:uiPriority w:val="99"/>
    <w:qFormat/>
    <w:rsid w:val="00753141"/>
    <w:pPr>
      <w:widowControl w:val="0"/>
      <w:numPr>
        <w:ilvl w:val="2"/>
        <w:numId w:val="2"/>
      </w:numPr>
      <w:outlineLvl w:val="2"/>
    </w:pPr>
    <w:rPr>
      <w:rFonts w:ascii="Arial" w:hAnsi="Arial" w:cs="Arial"/>
      <w:sz w:val="20"/>
      <w:szCs w:val="20"/>
    </w:rPr>
  </w:style>
  <w:style w:type="paragraph" w:styleId="Heading4">
    <w:name w:val="heading 4"/>
    <w:basedOn w:val="Normal"/>
    <w:next w:val="Normal"/>
    <w:link w:val="Heading4Char"/>
    <w:uiPriority w:val="99"/>
    <w:qFormat/>
    <w:rsid w:val="00753141"/>
    <w:pPr>
      <w:widowControl w:val="0"/>
      <w:numPr>
        <w:ilvl w:val="3"/>
        <w:numId w:val="2"/>
      </w:numPr>
      <w:outlineLvl w:val="3"/>
    </w:pPr>
    <w:rPr>
      <w:rFonts w:ascii="Arial" w:hAnsi="Arial" w:cs="Arial"/>
      <w:sz w:val="20"/>
      <w:szCs w:val="20"/>
    </w:rPr>
  </w:style>
  <w:style w:type="paragraph" w:styleId="Heading5">
    <w:name w:val="heading 5"/>
    <w:basedOn w:val="Normal"/>
    <w:next w:val="Normal"/>
    <w:link w:val="Heading5Char"/>
    <w:uiPriority w:val="99"/>
    <w:qFormat/>
    <w:rsid w:val="00753141"/>
    <w:pPr>
      <w:widowControl w:val="0"/>
      <w:numPr>
        <w:ilvl w:val="4"/>
        <w:numId w:val="2"/>
      </w:numPr>
      <w:outlineLvl w:val="4"/>
    </w:pPr>
    <w:rPr>
      <w:rFonts w:ascii="Arial" w:hAnsi="Arial" w:cs="Arial"/>
      <w:sz w:val="20"/>
      <w:szCs w:val="20"/>
    </w:rPr>
  </w:style>
  <w:style w:type="paragraph" w:styleId="Heading6">
    <w:name w:val="heading 6"/>
    <w:basedOn w:val="Normal"/>
    <w:next w:val="Normal"/>
    <w:link w:val="Heading6Char"/>
    <w:uiPriority w:val="99"/>
    <w:qFormat/>
    <w:rsid w:val="00753141"/>
    <w:pPr>
      <w:widowControl w:val="0"/>
      <w:numPr>
        <w:ilvl w:val="5"/>
        <w:numId w:val="2"/>
      </w:numPr>
      <w:outlineLvl w:val="5"/>
    </w:pPr>
    <w:rPr>
      <w:rFonts w:ascii="Arial" w:hAnsi="Arial" w:cs="Arial"/>
      <w:sz w:val="20"/>
      <w:szCs w:val="20"/>
    </w:rPr>
  </w:style>
  <w:style w:type="paragraph" w:styleId="Heading7">
    <w:name w:val="heading 7"/>
    <w:basedOn w:val="Normal"/>
    <w:next w:val="Normal"/>
    <w:link w:val="Heading7Char"/>
    <w:uiPriority w:val="99"/>
    <w:qFormat/>
    <w:rsid w:val="00753141"/>
    <w:pPr>
      <w:widowControl w:val="0"/>
      <w:numPr>
        <w:ilvl w:val="6"/>
        <w:numId w:val="2"/>
      </w:numPr>
      <w:outlineLvl w:val="6"/>
    </w:pPr>
    <w:rPr>
      <w:rFonts w:ascii="Arial" w:hAnsi="Arial" w:cs="Arial"/>
      <w:sz w:val="20"/>
      <w:szCs w:val="20"/>
    </w:rPr>
  </w:style>
  <w:style w:type="paragraph" w:styleId="Heading8">
    <w:name w:val="heading 8"/>
    <w:basedOn w:val="Normal"/>
    <w:next w:val="Normal"/>
    <w:link w:val="Heading8Char"/>
    <w:uiPriority w:val="99"/>
    <w:qFormat/>
    <w:rsid w:val="00753141"/>
    <w:pPr>
      <w:widowControl w:val="0"/>
      <w:numPr>
        <w:ilvl w:val="7"/>
        <w:numId w:val="2"/>
      </w:numPr>
      <w:outlineLvl w:val="7"/>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040"/>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locked/>
    <w:rsid w:val="00133CD8"/>
    <w:rPr>
      <w:rFonts w:ascii="Arial" w:hAnsi="Arial" w:cs="Arial"/>
    </w:rPr>
  </w:style>
  <w:style w:type="character" w:customStyle="1" w:styleId="Heading3Char">
    <w:name w:val="Heading 3 Char"/>
    <w:basedOn w:val="DefaultParagraphFont"/>
    <w:link w:val="Heading3"/>
    <w:uiPriority w:val="9"/>
    <w:semiHidden/>
    <w:rsid w:val="00D36040"/>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D36040"/>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D36040"/>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D36040"/>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D36040"/>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D36040"/>
    <w:rPr>
      <w:rFonts w:ascii="Calibri" w:eastAsia="Times New Roman" w:hAnsi="Calibri" w:cs="Times New Roman"/>
      <w:i/>
      <w:iCs/>
      <w:sz w:val="24"/>
      <w:szCs w:val="24"/>
    </w:rPr>
  </w:style>
  <w:style w:type="paragraph" w:customStyle="1" w:styleId="HDR">
    <w:name w:val="HDR"/>
    <w:basedOn w:val="Normal"/>
    <w:uiPriority w:val="99"/>
    <w:rsid w:val="00753141"/>
    <w:pPr>
      <w:tabs>
        <w:tab w:val="center" w:pos="4608"/>
        <w:tab w:val="right" w:pos="9360"/>
      </w:tabs>
      <w:suppressAutoHyphens/>
      <w:jc w:val="both"/>
    </w:pPr>
  </w:style>
  <w:style w:type="paragraph" w:customStyle="1" w:styleId="FTR">
    <w:name w:val="FTR"/>
    <w:basedOn w:val="Normal"/>
    <w:uiPriority w:val="99"/>
    <w:rsid w:val="00753141"/>
    <w:pPr>
      <w:tabs>
        <w:tab w:val="right" w:pos="9360"/>
      </w:tabs>
      <w:suppressAutoHyphens/>
      <w:jc w:val="both"/>
    </w:pPr>
  </w:style>
  <w:style w:type="paragraph" w:customStyle="1" w:styleId="SCT">
    <w:name w:val="SCT"/>
    <w:basedOn w:val="Normal"/>
    <w:next w:val="PRT"/>
    <w:uiPriority w:val="99"/>
    <w:rsid w:val="00753141"/>
    <w:pPr>
      <w:suppressAutoHyphens/>
      <w:spacing w:before="240"/>
      <w:jc w:val="both"/>
    </w:pPr>
  </w:style>
  <w:style w:type="paragraph" w:customStyle="1" w:styleId="PRT">
    <w:name w:val="PRT"/>
    <w:basedOn w:val="Normal"/>
    <w:next w:val="ART"/>
    <w:uiPriority w:val="99"/>
    <w:rsid w:val="008C7BC9"/>
    <w:pPr>
      <w:widowControl w:val="0"/>
      <w:numPr>
        <w:numId w:val="1"/>
      </w:numPr>
      <w:suppressAutoHyphens/>
      <w:spacing w:before="480"/>
      <w:jc w:val="both"/>
      <w:outlineLvl w:val="0"/>
    </w:pPr>
    <w:rPr>
      <w:rFonts w:ascii="Arial" w:hAnsi="Arial" w:cs="Arial"/>
      <w:sz w:val="24"/>
      <w:szCs w:val="24"/>
    </w:rPr>
  </w:style>
  <w:style w:type="paragraph" w:customStyle="1" w:styleId="SUT">
    <w:name w:val="SUT"/>
    <w:basedOn w:val="Normal"/>
    <w:next w:val="PR1"/>
    <w:uiPriority w:val="99"/>
    <w:rsid w:val="00753141"/>
    <w:pPr>
      <w:numPr>
        <w:ilvl w:val="1"/>
        <w:numId w:val="1"/>
      </w:numPr>
      <w:suppressAutoHyphens/>
      <w:spacing w:before="240"/>
      <w:jc w:val="both"/>
      <w:outlineLvl w:val="0"/>
    </w:pPr>
  </w:style>
  <w:style w:type="paragraph" w:customStyle="1" w:styleId="DST">
    <w:name w:val="DST"/>
    <w:basedOn w:val="Normal"/>
    <w:next w:val="PR1"/>
    <w:uiPriority w:val="99"/>
    <w:rsid w:val="00753141"/>
    <w:pPr>
      <w:numPr>
        <w:ilvl w:val="2"/>
        <w:numId w:val="1"/>
      </w:numPr>
      <w:suppressAutoHyphens/>
      <w:spacing w:before="240"/>
      <w:jc w:val="both"/>
      <w:outlineLvl w:val="0"/>
    </w:pPr>
  </w:style>
  <w:style w:type="paragraph" w:customStyle="1" w:styleId="ART">
    <w:name w:val="ART"/>
    <w:basedOn w:val="Normal"/>
    <w:next w:val="PR1"/>
    <w:uiPriority w:val="99"/>
    <w:rsid w:val="008C7BC9"/>
    <w:pPr>
      <w:widowControl w:val="0"/>
      <w:numPr>
        <w:ilvl w:val="3"/>
        <w:numId w:val="1"/>
      </w:numPr>
      <w:tabs>
        <w:tab w:val="left" w:pos="864"/>
      </w:tabs>
      <w:suppressAutoHyphens/>
      <w:spacing w:before="480"/>
      <w:jc w:val="both"/>
      <w:outlineLvl w:val="1"/>
    </w:pPr>
    <w:rPr>
      <w:rFonts w:ascii="Arial" w:hAnsi="Arial" w:cs="Arial"/>
      <w:sz w:val="24"/>
      <w:szCs w:val="24"/>
    </w:rPr>
  </w:style>
  <w:style w:type="paragraph" w:customStyle="1" w:styleId="PR1">
    <w:name w:val="PR1"/>
    <w:basedOn w:val="Normal"/>
    <w:uiPriority w:val="99"/>
    <w:rsid w:val="008E4636"/>
    <w:pPr>
      <w:numPr>
        <w:ilvl w:val="4"/>
        <w:numId w:val="1"/>
      </w:numPr>
      <w:suppressAutoHyphens/>
      <w:spacing w:before="240"/>
      <w:jc w:val="both"/>
      <w:outlineLvl w:val="2"/>
    </w:pPr>
    <w:rPr>
      <w:rFonts w:ascii="Arial" w:hAnsi="Arial" w:cs="Arial"/>
      <w:sz w:val="20"/>
      <w:szCs w:val="20"/>
    </w:rPr>
  </w:style>
  <w:style w:type="paragraph" w:customStyle="1" w:styleId="PR2">
    <w:name w:val="PR2"/>
    <w:basedOn w:val="Normal"/>
    <w:uiPriority w:val="99"/>
    <w:rsid w:val="00105EEC"/>
    <w:pPr>
      <w:numPr>
        <w:ilvl w:val="5"/>
        <w:numId w:val="1"/>
      </w:numPr>
      <w:tabs>
        <w:tab w:val="left" w:pos="1206"/>
        <w:tab w:val="left" w:pos="1296"/>
      </w:tabs>
      <w:suppressAutoHyphens/>
      <w:jc w:val="both"/>
      <w:outlineLvl w:val="3"/>
    </w:pPr>
    <w:rPr>
      <w:rFonts w:ascii="Arial" w:hAnsi="Arial" w:cs="Arial"/>
      <w:sz w:val="20"/>
      <w:szCs w:val="20"/>
    </w:rPr>
  </w:style>
  <w:style w:type="paragraph" w:customStyle="1" w:styleId="PR3">
    <w:name w:val="PR3"/>
    <w:basedOn w:val="Normal"/>
    <w:uiPriority w:val="99"/>
    <w:rsid w:val="00C86078"/>
    <w:pPr>
      <w:numPr>
        <w:ilvl w:val="6"/>
        <w:numId w:val="1"/>
      </w:numPr>
      <w:tabs>
        <w:tab w:val="left" w:pos="2016"/>
      </w:tabs>
      <w:suppressAutoHyphens/>
      <w:ind w:left="2016"/>
      <w:jc w:val="both"/>
      <w:outlineLvl w:val="4"/>
    </w:pPr>
    <w:rPr>
      <w:rFonts w:ascii="Arial" w:hAnsi="Arial" w:cs="Arial"/>
      <w:sz w:val="20"/>
      <w:szCs w:val="20"/>
    </w:rPr>
  </w:style>
  <w:style w:type="paragraph" w:customStyle="1" w:styleId="PR4">
    <w:name w:val="PR4"/>
    <w:basedOn w:val="Normal"/>
    <w:uiPriority w:val="99"/>
    <w:rsid w:val="00105EEC"/>
    <w:pPr>
      <w:numPr>
        <w:ilvl w:val="7"/>
        <w:numId w:val="1"/>
      </w:numPr>
      <w:tabs>
        <w:tab w:val="left" w:pos="2646"/>
      </w:tabs>
      <w:suppressAutoHyphens/>
      <w:jc w:val="both"/>
      <w:outlineLvl w:val="5"/>
    </w:pPr>
    <w:rPr>
      <w:rFonts w:ascii="Arial" w:hAnsi="Arial" w:cs="Arial"/>
      <w:sz w:val="20"/>
      <w:szCs w:val="20"/>
    </w:rPr>
  </w:style>
  <w:style w:type="paragraph" w:customStyle="1" w:styleId="PR5">
    <w:name w:val="PR5"/>
    <w:basedOn w:val="Normal"/>
    <w:uiPriority w:val="99"/>
    <w:rsid w:val="00105EEC"/>
    <w:pPr>
      <w:numPr>
        <w:ilvl w:val="8"/>
        <w:numId w:val="1"/>
      </w:numPr>
      <w:suppressAutoHyphens/>
      <w:jc w:val="both"/>
      <w:outlineLvl w:val="6"/>
    </w:pPr>
    <w:rPr>
      <w:rFonts w:ascii="Arial" w:hAnsi="Arial" w:cs="Arial"/>
      <w:sz w:val="20"/>
      <w:szCs w:val="20"/>
    </w:rPr>
  </w:style>
  <w:style w:type="paragraph" w:customStyle="1" w:styleId="TB1">
    <w:name w:val="TB1"/>
    <w:basedOn w:val="Normal"/>
    <w:next w:val="PR1"/>
    <w:uiPriority w:val="99"/>
    <w:rsid w:val="00753141"/>
    <w:pPr>
      <w:suppressAutoHyphens/>
      <w:spacing w:before="240"/>
      <w:ind w:left="288"/>
      <w:jc w:val="both"/>
    </w:pPr>
  </w:style>
  <w:style w:type="paragraph" w:customStyle="1" w:styleId="TB2">
    <w:name w:val="TB2"/>
    <w:basedOn w:val="Normal"/>
    <w:next w:val="PR2"/>
    <w:uiPriority w:val="99"/>
    <w:rsid w:val="00753141"/>
    <w:pPr>
      <w:suppressAutoHyphens/>
      <w:spacing w:before="240"/>
      <w:ind w:left="864"/>
      <w:jc w:val="both"/>
    </w:pPr>
  </w:style>
  <w:style w:type="paragraph" w:customStyle="1" w:styleId="TB3">
    <w:name w:val="TB3"/>
    <w:basedOn w:val="Normal"/>
    <w:next w:val="PR3"/>
    <w:uiPriority w:val="99"/>
    <w:rsid w:val="00753141"/>
    <w:pPr>
      <w:suppressAutoHyphens/>
      <w:spacing w:before="240"/>
      <w:ind w:left="1440"/>
      <w:jc w:val="both"/>
    </w:pPr>
  </w:style>
  <w:style w:type="paragraph" w:customStyle="1" w:styleId="TB4">
    <w:name w:val="TB4"/>
    <w:basedOn w:val="Normal"/>
    <w:next w:val="PR4"/>
    <w:uiPriority w:val="99"/>
    <w:rsid w:val="00753141"/>
    <w:pPr>
      <w:suppressAutoHyphens/>
      <w:spacing w:before="240"/>
      <w:ind w:left="2016"/>
      <w:jc w:val="both"/>
    </w:pPr>
  </w:style>
  <w:style w:type="paragraph" w:customStyle="1" w:styleId="TB5">
    <w:name w:val="TB5"/>
    <w:basedOn w:val="Normal"/>
    <w:next w:val="PR5"/>
    <w:uiPriority w:val="99"/>
    <w:rsid w:val="00753141"/>
    <w:pPr>
      <w:suppressAutoHyphens/>
      <w:spacing w:before="240"/>
      <w:ind w:left="2592"/>
      <w:jc w:val="both"/>
    </w:pPr>
  </w:style>
  <w:style w:type="paragraph" w:customStyle="1" w:styleId="TF1">
    <w:name w:val="TF1"/>
    <w:basedOn w:val="Normal"/>
    <w:next w:val="TB1"/>
    <w:uiPriority w:val="99"/>
    <w:rsid w:val="00753141"/>
    <w:pPr>
      <w:suppressAutoHyphens/>
      <w:spacing w:before="240"/>
      <w:ind w:left="288"/>
      <w:jc w:val="both"/>
    </w:pPr>
  </w:style>
  <w:style w:type="paragraph" w:customStyle="1" w:styleId="TF2">
    <w:name w:val="TF2"/>
    <w:basedOn w:val="Normal"/>
    <w:next w:val="TB2"/>
    <w:uiPriority w:val="99"/>
    <w:rsid w:val="00753141"/>
    <w:pPr>
      <w:suppressAutoHyphens/>
      <w:spacing w:before="240"/>
      <w:ind w:left="864"/>
      <w:jc w:val="both"/>
    </w:pPr>
  </w:style>
  <w:style w:type="paragraph" w:customStyle="1" w:styleId="TF3">
    <w:name w:val="TF3"/>
    <w:basedOn w:val="Normal"/>
    <w:next w:val="TB3"/>
    <w:uiPriority w:val="99"/>
    <w:rsid w:val="00753141"/>
    <w:pPr>
      <w:suppressAutoHyphens/>
      <w:spacing w:before="240"/>
      <w:ind w:left="1440"/>
      <w:jc w:val="both"/>
    </w:pPr>
  </w:style>
  <w:style w:type="paragraph" w:customStyle="1" w:styleId="TF4">
    <w:name w:val="TF4"/>
    <w:basedOn w:val="Normal"/>
    <w:next w:val="TB4"/>
    <w:uiPriority w:val="99"/>
    <w:rsid w:val="00753141"/>
    <w:pPr>
      <w:suppressAutoHyphens/>
      <w:spacing w:before="240"/>
      <w:ind w:left="2016"/>
      <w:jc w:val="both"/>
    </w:pPr>
  </w:style>
  <w:style w:type="paragraph" w:customStyle="1" w:styleId="TF5">
    <w:name w:val="TF5"/>
    <w:basedOn w:val="Normal"/>
    <w:next w:val="TB5"/>
    <w:uiPriority w:val="99"/>
    <w:rsid w:val="00753141"/>
    <w:pPr>
      <w:suppressAutoHyphens/>
      <w:spacing w:before="240"/>
      <w:ind w:left="2592"/>
      <w:jc w:val="both"/>
    </w:pPr>
  </w:style>
  <w:style w:type="paragraph" w:customStyle="1" w:styleId="TCH">
    <w:name w:val="TCH"/>
    <w:basedOn w:val="Normal"/>
    <w:uiPriority w:val="99"/>
    <w:rsid w:val="00753141"/>
    <w:pPr>
      <w:suppressAutoHyphens/>
    </w:pPr>
  </w:style>
  <w:style w:type="paragraph" w:customStyle="1" w:styleId="TCE">
    <w:name w:val="TCE"/>
    <w:basedOn w:val="Normal"/>
    <w:uiPriority w:val="99"/>
    <w:rsid w:val="00753141"/>
    <w:pPr>
      <w:suppressAutoHyphens/>
      <w:ind w:left="144" w:hanging="144"/>
    </w:pPr>
  </w:style>
  <w:style w:type="paragraph" w:customStyle="1" w:styleId="EOS">
    <w:name w:val="EOS"/>
    <w:basedOn w:val="Normal"/>
    <w:uiPriority w:val="99"/>
    <w:rsid w:val="00753141"/>
    <w:pPr>
      <w:suppressAutoHyphens/>
      <w:spacing w:before="480"/>
      <w:jc w:val="both"/>
    </w:pPr>
  </w:style>
  <w:style w:type="paragraph" w:customStyle="1" w:styleId="ANT">
    <w:name w:val="ANT"/>
    <w:basedOn w:val="Normal"/>
    <w:uiPriority w:val="99"/>
    <w:rsid w:val="00753141"/>
    <w:pPr>
      <w:suppressAutoHyphens/>
      <w:spacing w:before="240"/>
      <w:jc w:val="both"/>
    </w:pPr>
    <w:rPr>
      <w:color w:val="800080"/>
      <w:u w:val="single"/>
    </w:rPr>
  </w:style>
  <w:style w:type="paragraph" w:customStyle="1" w:styleId="CMT">
    <w:name w:val="CMT"/>
    <w:basedOn w:val="Normal"/>
    <w:uiPriority w:val="99"/>
    <w:rsid w:val="008C7BC9"/>
    <w:pPr>
      <w:suppressAutoHyphens/>
      <w:spacing w:before="240"/>
      <w:jc w:val="both"/>
    </w:pPr>
    <w:rPr>
      <w:vanish/>
      <w:color w:val="FF0000"/>
    </w:rPr>
  </w:style>
  <w:style w:type="character" w:customStyle="1" w:styleId="CPR">
    <w:name w:val="CPR"/>
    <w:basedOn w:val="DefaultParagraphFont"/>
    <w:uiPriority w:val="99"/>
    <w:rsid w:val="00753141"/>
  </w:style>
  <w:style w:type="character" w:customStyle="1" w:styleId="SPN">
    <w:name w:val="SPN"/>
    <w:basedOn w:val="DefaultParagraphFont"/>
    <w:uiPriority w:val="99"/>
    <w:rsid w:val="00753141"/>
  </w:style>
  <w:style w:type="character" w:customStyle="1" w:styleId="SPD">
    <w:name w:val="SPD"/>
    <w:basedOn w:val="DefaultParagraphFont"/>
    <w:uiPriority w:val="99"/>
    <w:rsid w:val="00753141"/>
  </w:style>
  <w:style w:type="character" w:customStyle="1" w:styleId="NUM">
    <w:name w:val="NUM"/>
    <w:basedOn w:val="DefaultParagraphFont"/>
    <w:uiPriority w:val="99"/>
    <w:rsid w:val="00753141"/>
  </w:style>
  <w:style w:type="character" w:customStyle="1" w:styleId="NAM">
    <w:name w:val="NAM"/>
    <w:basedOn w:val="DefaultParagraphFont"/>
    <w:uiPriority w:val="99"/>
    <w:rsid w:val="00753141"/>
  </w:style>
  <w:style w:type="character" w:customStyle="1" w:styleId="SI">
    <w:name w:val="SI"/>
    <w:basedOn w:val="DefaultParagraphFont"/>
    <w:uiPriority w:val="99"/>
    <w:rsid w:val="00753141"/>
    <w:rPr>
      <w:color w:val="008080"/>
    </w:rPr>
  </w:style>
  <w:style w:type="character" w:customStyle="1" w:styleId="IP">
    <w:name w:val="IP"/>
    <w:basedOn w:val="DefaultParagraphFont"/>
    <w:uiPriority w:val="99"/>
    <w:rsid w:val="00753141"/>
    <w:rPr>
      <w:color w:val="FF0000"/>
    </w:rPr>
  </w:style>
  <w:style w:type="paragraph" w:customStyle="1" w:styleId="RJUST">
    <w:name w:val="RJUST"/>
    <w:basedOn w:val="Normal"/>
    <w:uiPriority w:val="99"/>
    <w:rsid w:val="00753141"/>
    <w:pPr>
      <w:jc w:val="right"/>
    </w:pPr>
  </w:style>
  <w:style w:type="paragraph" w:styleId="Header">
    <w:name w:val="header"/>
    <w:basedOn w:val="Normal"/>
    <w:link w:val="HeaderChar"/>
    <w:uiPriority w:val="99"/>
    <w:rsid w:val="00753141"/>
    <w:pPr>
      <w:tabs>
        <w:tab w:val="center" w:pos="4320"/>
        <w:tab w:val="right" w:pos="8640"/>
      </w:tabs>
    </w:pPr>
  </w:style>
  <w:style w:type="character" w:customStyle="1" w:styleId="HeaderChar">
    <w:name w:val="Header Char"/>
    <w:basedOn w:val="DefaultParagraphFont"/>
    <w:link w:val="Header"/>
    <w:uiPriority w:val="99"/>
    <w:semiHidden/>
    <w:rsid w:val="00D36040"/>
  </w:style>
  <w:style w:type="paragraph" w:styleId="Footer">
    <w:name w:val="footer"/>
    <w:basedOn w:val="Normal"/>
    <w:link w:val="FooterChar"/>
    <w:uiPriority w:val="99"/>
    <w:rsid w:val="00753141"/>
    <w:pPr>
      <w:tabs>
        <w:tab w:val="center" w:pos="4320"/>
        <w:tab w:val="right" w:pos="8640"/>
      </w:tabs>
    </w:pPr>
  </w:style>
  <w:style w:type="character" w:customStyle="1" w:styleId="FooterChar">
    <w:name w:val="Footer Char"/>
    <w:basedOn w:val="DefaultParagraphFont"/>
    <w:link w:val="Footer"/>
    <w:uiPriority w:val="99"/>
    <w:semiHidden/>
    <w:rsid w:val="00D36040"/>
  </w:style>
  <w:style w:type="paragraph" w:styleId="BodyText">
    <w:name w:val="Body Text"/>
    <w:basedOn w:val="Normal"/>
    <w:link w:val="BodyTextChar"/>
    <w:uiPriority w:val="99"/>
    <w:semiHidden/>
    <w:rsid w:val="00753141"/>
    <w:pPr>
      <w:jc w:val="both"/>
    </w:pPr>
    <w:rPr>
      <w:rFonts w:ascii="Futura Bk BT" w:hAnsi="Futura Bk BT" w:cs="Futura Bk BT"/>
      <w:i/>
      <w:iCs/>
      <w:color w:val="FF0000"/>
      <w:sz w:val="20"/>
      <w:szCs w:val="20"/>
    </w:rPr>
  </w:style>
  <w:style w:type="character" w:customStyle="1" w:styleId="BodyTextChar">
    <w:name w:val="Body Text Char"/>
    <w:basedOn w:val="DefaultParagraphFont"/>
    <w:link w:val="BodyText"/>
    <w:uiPriority w:val="99"/>
    <w:semiHidden/>
    <w:rsid w:val="00D36040"/>
  </w:style>
  <w:style w:type="character" w:styleId="PageNumber">
    <w:name w:val="page number"/>
    <w:basedOn w:val="DefaultParagraphFont"/>
    <w:uiPriority w:val="99"/>
    <w:rsid w:val="00753141"/>
  </w:style>
  <w:style w:type="paragraph" w:customStyle="1" w:styleId="AT">
    <w:name w:val="AT"/>
    <w:basedOn w:val="Normal"/>
    <w:uiPriority w:val="99"/>
    <w:rsid w:val="00753141"/>
    <w:pPr>
      <w:tabs>
        <w:tab w:val="left" w:pos="864"/>
      </w:tabs>
      <w:ind w:left="864" w:hanging="864"/>
      <w:jc w:val="both"/>
    </w:pPr>
    <w:rPr>
      <w:rFonts w:ascii="Times" w:hAnsi="Times" w:cs="Times"/>
      <w:noProof/>
      <w:sz w:val="20"/>
      <w:szCs w:val="20"/>
    </w:rPr>
  </w:style>
  <w:style w:type="character" w:styleId="CommentReference">
    <w:name w:val="annotation reference"/>
    <w:basedOn w:val="DefaultParagraphFont"/>
    <w:uiPriority w:val="99"/>
    <w:semiHidden/>
    <w:rsid w:val="00753141"/>
    <w:rPr>
      <w:sz w:val="16"/>
      <w:szCs w:val="16"/>
    </w:rPr>
  </w:style>
  <w:style w:type="paragraph" w:styleId="CommentText">
    <w:name w:val="annotation text"/>
    <w:basedOn w:val="Normal"/>
    <w:link w:val="CommentTextChar"/>
    <w:uiPriority w:val="99"/>
    <w:semiHidden/>
    <w:rsid w:val="00753141"/>
    <w:rPr>
      <w:sz w:val="20"/>
      <w:szCs w:val="20"/>
    </w:rPr>
  </w:style>
  <w:style w:type="character" w:customStyle="1" w:styleId="CommentTextChar">
    <w:name w:val="Comment Text Char"/>
    <w:basedOn w:val="DefaultParagraphFont"/>
    <w:link w:val="CommentText"/>
    <w:uiPriority w:val="99"/>
    <w:semiHidden/>
    <w:rsid w:val="00D36040"/>
    <w:rPr>
      <w:sz w:val="20"/>
      <w:szCs w:val="20"/>
    </w:rPr>
  </w:style>
  <w:style w:type="paragraph" w:styleId="BodyText2">
    <w:name w:val="Body Text 2"/>
    <w:basedOn w:val="Normal"/>
    <w:link w:val="BodyText2Char"/>
    <w:uiPriority w:val="99"/>
    <w:semiHidden/>
    <w:rsid w:val="00753141"/>
    <w:rPr>
      <w:rFonts w:ascii="Futura Bk BT" w:hAnsi="Futura Bk BT" w:cs="Futura Bk BT"/>
      <w:i/>
      <w:iCs/>
      <w:color w:val="FF0000"/>
      <w:sz w:val="20"/>
      <w:szCs w:val="20"/>
    </w:rPr>
  </w:style>
  <w:style w:type="character" w:customStyle="1" w:styleId="BodyText2Char">
    <w:name w:val="Body Text 2 Char"/>
    <w:basedOn w:val="DefaultParagraphFont"/>
    <w:link w:val="BodyText2"/>
    <w:uiPriority w:val="99"/>
    <w:semiHidden/>
    <w:rsid w:val="00D36040"/>
  </w:style>
  <w:style w:type="character" w:styleId="Hyperlink">
    <w:name w:val="Hyperlink"/>
    <w:basedOn w:val="DefaultParagraphFont"/>
    <w:uiPriority w:val="99"/>
    <w:rsid w:val="00753141"/>
    <w:rPr>
      <w:color w:val="0000FF"/>
      <w:u w:val="single"/>
    </w:rPr>
  </w:style>
  <w:style w:type="paragraph" w:styleId="TOC7">
    <w:name w:val="toc 7"/>
    <w:basedOn w:val="Normal"/>
    <w:next w:val="Normal"/>
    <w:autoRedefine/>
    <w:uiPriority w:val="99"/>
    <w:semiHidden/>
    <w:rsid w:val="00753141"/>
    <w:pPr>
      <w:widowControl w:val="0"/>
      <w:suppressAutoHyphens/>
      <w:ind w:left="720" w:hanging="720"/>
    </w:pPr>
    <w:rPr>
      <w:rFonts w:ascii="Arial" w:hAnsi="Arial" w:cs="Arial"/>
      <w:sz w:val="20"/>
      <w:szCs w:val="20"/>
    </w:rPr>
  </w:style>
  <w:style w:type="paragraph" w:styleId="TOC5">
    <w:name w:val="toc 5"/>
    <w:basedOn w:val="Normal"/>
    <w:next w:val="Normal"/>
    <w:autoRedefine/>
    <w:uiPriority w:val="99"/>
    <w:semiHidden/>
    <w:rsid w:val="00753141"/>
    <w:pPr>
      <w:widowControl w:val="0"/>
      <w:tabs>
        <w:tab w:val="right" w:leader="dot" w:pos="9360"/>
      </w:tabs>
      <w:suppressAutoHyphens/>
      <w:ind w:left="3600" w:right="720" w:hanging="720"/>
    </w:pPr>
    <w:rPr>
      <w:rFonts w:ascii="Arial" w:hAnsi="Arial" w:cs="Arial"/>
      <w:sz w:val="20"/>
      <w:szCs w:val="20"/>
    </w:rPr>
  </w:style>
  <w:style w:type="character" w:styleId="FollowedHyperlink">
    <w:name w:val="FollowedHyperlink"/>
    <w:basedOn w:val="DefaultParagraphFont"/>
    <w:uiPriority w:val="99"/>
    <w:semiHidden/>
    <w:rsid w:val="00753141"/>
    <w:rPr>
      <w:color w:val="800080"/>
      <w:u w:val="single"/>
    </w:rPr>
  </w:style>
  <w:style w:type="paragraph" w:styleId="BalloonText">
    <w:name w:val="Balloon Text"/>
    <w:basedOn w:val="Normal"/>
    <w:link w:val="BalloonTextChar"/>
    <w:uiPriority w:val="99"/>
    <w:semiHidden/>
    <w:rsid w:val="00753141"/>
    <w:rPr>
      <w:rFonts w:ascii="Tahoma" w:hAnsi="Tahoma" w:cs="Tahoma"/>
      <w:sz w:val="16"/>
      <w:szCs w:val="16"/>
    </w:rPr>
  </w:style>
  <w:style w:type="character" w:customStyle="1" w:styleId="BalloonTextChar">
    <w:name w:val="Balloon Text Char"/>
    <w:basedOn w:val="DefaultParagraphFont"/>
    <w:link w:val="BalloonText"/>
    <w:uiPriority w:val="99"/>
    <w:locked/>
    <w:rsid w:val="00133CD8"/>
    <w:rPr>
      <w:rFonts w:ascii="Tahoma" w:hAnsi="Tahoma" w:cs="Tahoma"/>
      <w:sz w:val="16"/>
      <w:szCs w:val="16"/>
    </w:rPr>
  </w:style>
  <w:style w:type="paragraph" w:styleId="ListParagraph">
    <w:name w:val="List Paragraph"/>
    <w:basedOn w:val="Normal"/>
    <w:uiPriority w:val="99"/>
    <w:qFormat/>
    <w:rsid w:val="00B94FF3"/>
    <w:pPr>
      <w:ind w:left="720"/>
    </w:pPr>
  </w:style>
  <w:style w:type="paragraph" w:styleId="Revision">
    <w:name w:val="Revision"/>
    <w:hidden/>
    <w:uiPriority w:val="99"/>
    <w:semiHidden/>
    <w:rsid w:val="004B44F5"/>
    <w:rPr>
      <w:sz w:val="22"/>
      <w:szCs w:val="22"/>
    </w:rPr>
  </w:style>
  <w:style w:type="character" w:customStyle="1" w:styleId="subtitle1">
    <w:name w:val="subtitle1"/>
    <w:basedOn w:val="DefaultParagraphFont"/>
    <w:uiPriority w:val="99"/>
    <w:rsid w:val="00446AAE"/>
    <w:rPr>
      <w:b/>
      <w:bCs/>
      <w:color w:val="auto"/>
      <w:sz w:val="25"/>
      <w:szCs w:val="25"/>
    </w:rPr>
  </w:style>
  <w:style w:type="paragraph" w:styleId="EndnoteText">
    <w:name w:val="endnote text"/>
    <w:basedOn w:val="Normal"/>
    <w:link w:val="EndnoteTextChar"/>
    <w:uiPriority w:val="99"/>
    <w:semiHidden/>
    <w:rsid w:val="00133CD8"/>
    <w:rPr>
      <w:sz w:val="20"/>
      <w:szCs w:val="20"/>
    </w:rPr>
  </w:style>
  <w:style w:type="character" w:customStyle="1" w:styleId="EndnoteTextChar">
    <w:name w:val="Endnote Text Char"/>
    <w:basedOn w:val="DefaultParagraphFont"/>
    <w:link w:val="EndnoteText"/>
    <w:uiPriority w:val="99"/>
    <w:locked/>
    <w:rsid w:val="00133CD8"/>
  </w:style>
  <w:style w:type="character" w:styleId="EndnoteReference">
    <w:name w:val="endnote reference"/>
    <w:basedOn w:val="DefaultParagraphFont"/>
    <w:uiPriority w:val="99"/>
    <w:semiHidden/>
    <w:rsid w:val="00133CD8"/>
    <w:rPr>
      <w:vertAlign w:val="superscript"/>
    </w:rPr>
  </w:style>
  <w:style w:type="paragraph" w:customStyle="1" w:styleId="Part">
    <w:name w:val="Part"/>
    <w:next w:val="Paragraph"/>
    <w:uiPriority w:val="99"/>
    <w:rsid w:val="00133CD8"/>
    <w:pPr>
      <w:spacing w:after="120"/>
    </w:pPr>
    <w:rPr>
      <w:rFonts w:ascii="Arial" w:hAnsi="Arial" w:cs="Arial"/>
      <w:b/>
      <w:bCs/>
      <w:sz w:val="24"/>
      <w:szCs w:val="24"/>
    </w:rPr>
  </w:style>
  <w:style w:type="paragraph" w:customStyle="1" w:styleId="Article">
    <w:name w:val="Article"/>
    <w:basedOn w:val="Part"/>
    <w:next w:val="Paragraph"/>
    <w:uiPriority w:val="99"/>
    <w:rsid w:val="00133CD8"/>
    <w:pPr>
      <w:tabs>
        <w:tab w:val="left" w:pos="90"/>
      </w:tabs>
      <w:ind w:left="432" w:hanging="432"/>
    </w:pPr>
    <w:rPr>
      <w:b w:val="0"/>
      <w:bCs w:val="0"/>
    </w:rPr>
  </w:style>
  <w:style w:type="paragraph" w:customStyle="1" w:styleId="Paragraph">
    <w:name w:val="Paragraph"/>
    <w:basedOn w:val="Article"/>
    <w:next w:val="Subparagraph1"/>
    <w:uiPriority w:val="99"/>
    <w:rsid w:val="00133CD8"/>
    <w:pPr>
      <w:tabs>
        <w:tab w:val="left" w:pos="270"/>
      </w:tabs>
      <w:spacing w:after="0"/>
      <w:ind w:left="576"/>
    </w:pPr>
    <w:rPr>
      <w:sz w:val="20"/>
      <w:szCs w:val="20"/>
    </w:rPr>
  </w:style>
  <w:style w:type="paragraph" w:customStyle="1" w:styleId="Style1">
    <w:name w:val="Style1"/>
    <w:basedOn w:val="Paragraph"/>
    <w:uiPriority w:val="99"/>
    <w:rsid w:val="00133CD8"/>
    <w:pPr>
      <w:ind w:left="1008"/>
    </w:pPr>
  </w:style>
  <w:style w:type="paragraph" w:customStyle="1" w:styleId="Subparagraph1">
    <w:name w:val="Subparagraph 1"/>
    <w:basedOn w:val="Paragraph"/>
    <w:next w:val="Subparagraph2"/>
    <w:uiPriority w:val="99"/>
    <w:rsid w:val="00133CD8"/>
    <w:pPr>
      <w:tabs>
        <w:tab w:val="left" w:pos="1350"/>
        <w:tab w:val="left" w:pos="1800"/>
        <w:tab w:val="left" w:pos="2790"/>
      </w:tabs>
      <w:autoSpaceDE w:val="0"/>
      <w:autoSpaceDN w:val="0"/>
      <w:adjustRightInd w:val="0"/>
      <w:ind w:left="1440"/>
    </w:pPr>
  </w:style>
  <w:style w:type="paragraph" w:customStyle="1" w:styleId="Subparagraph2">
    <w:name w:val="Subparagraph 2"/>
    <w:basedOn w:val="Subparagraph1"/>
    <w:next w:val="Subparagraph3"/>
    <w:uiPriority w:val="99"/>
    <w:rsid w:val="00133CD8"/>
    <w:pPr>
      <w:numPr>
        <w:numId w:val="3"/>
      </w:numPr>
      <w:tabs>
        <w:tab w:val="clear" w:pos="270"/>
      </w:tabs>
    </w:pPr>
  </w:style>
  <w:style w:type="paragraph" w:customStyle="1" w:styleId="Subparagraph3">
    <w:name w:val="Subparagraph 3"/>
    <w:basedOn w:val="Subparagraph2"/>
    <w:uiPriority w:val="99"/>
    <w:rsid w:val="00133CD8"/>
    <w:pPr>
      <w:numPr>
        <w:numId w:val="4"/>
      </w:numPr>
      <w:ind w:left="2304" w:hanging="432"/>
    </w:pPr>
    <w:rPr>
      <w:color w:val="000000"/>
    </w:rPr>
  </w:style>
  <w:style w:type="paragraph" w:styleId="DocumentMap">
    <w:name w:val="Document Map"/>
    <w:basedOn w:val="Normal"/>
    <w:link w:val="DocumentMapChar"/>
    <w:uiPriority w:val="99"/>
    <w:semiHidden/>
    <w:rsid w:val="00133CD8"/>
    <w:rPr>
      <w:rFonts w:ascii="Tahoma" w:hAnsi="Tahoma" w:cs="Tahoma"/>
      <w:sz w:val="16"/>
      <w:szCs w:val="16"/>
    </w:rPr>
  </w:style>
  <w:style w:type="character" w:customStyle="1" w:styleId="DocumentMapChar">
    <w:name w:val="Document Map Char"/>
    <w:basedOn w:val="DefaultParagraphFont"/>
    <w:link w:val="DocumentMap"/>
    <w:uiPriority w:val="99"/>
    <w:locked/>
    <w:rsid w:val="00133CD8"/>
    <w:rPr>
      <w:rFonts w:ascii="Tahoma" w:hAnsi="Tahoma" w:cs="Tahoma"/>
      <w:sz w:val="16"/>
      <w:szCs w:val="16"/>
    </w:rPr>
  </w:style>
  <w:style w:type="paragraph" w:styleId="BodyTextIndent3">
    <w:name w:val="Body Text Indent 3"/>
    <w:basedOn w:val="Normal"/>
    <w:link w:val="BodyTextIndent3Char"/>
    <w:uiPriority w:val="99"/>
    <w:semiHidden/>
    <w:rsid w:val="00531AE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31AE9"/>
    <w:rPr>
      <w:sz w:val="16"/>
      <w:szCs w:val="16"/>
    </w:rPr>
  </w:style>
  <w:style w:type="paragraph" w:customStyle="1" w:styleId="Default">
    <w:name w:val="Default"/>
    <w:uiPriority w:val="99"/>
    <w:rsid w:val="00E75016"/>
    <w:pPr>
      <w:autoSpaceDE w:val="0"/>
      <w:autoSpaceDN w:val="0"/>
      <w:adjustRightInd w:val="0"/>
    </w:pPr>
    <w:rPr>
      <w:rFonts w:ascii="Avenir 65 Medium" w:hAnsi="Avenir 65 Medium" w:cs="Avenir 65 Medium"/>
      <w:color w:val="000000"/>
      <w:sz w:val="24"/>
      <w:szCs w:val="24"/>
    </w:rPr>
  </w:style>
  <w:style w:type="paragraph" w:styleId="BodyTextIndent2">
    <w:name w:val="Body Text Indent 2"/>
    <w:basedOn w:val="Normal"/>
    <w:link w:val="BodyTextIndent2Char"/>
    <w:uiPriority w:val="99"/>
    <w:rsid w:val="00D14C79"/>
    <w:pPr>
      <w:spacing w:after="120" w:line="480" w:lineRule="auto"/>
      <w:ind w:left="360"/>
    </w:pPr>
  </w:style>
  <w:style w:type="character" w:customStyle="1" w:styleId="BodyTextIndent2Char">
    <w:name w:val="Body Text Indent 2 Char"/>
    <w:basedOn w:val="DefaultParagraphFont"/>
    <w:link w:val="BodyTextIndent2"/>
    <w:uiPriority w:val="99"/>
    <w:locked/>
    <w:rsid w:val="00D14C79"/>
    <w:rPr>
      <w:sz w:val="22"/>
      <w:szCs w:val="22"/>
    </w:rPr>
  </w:style>
  <w:style w:type="paragraph" w:customStyle="1" w:styleId="Pa4">
    <w:name w:val="Pa4"/>
    <w:basedOn w:val="Default"/>
    <w:next w:val="Default"/>
    <w:uiPriority w:val="99"/>
    <w:rsid w:val="00D14C79"/>
    <w:pPr>
      <w:spacing w:line="171" w:lineRule="atLeast"/>
    </w:pPr>
    <w:rPr>
      <w:color w:val="auto"/>
    </w:rPr>
  </w:style>
  <w:style w:type="paragraph" w:customStyle="1" w:styleId="Pa5">
    <w:name w:val="Pa5"/>
    <w:basedOn w:val="Default"/>
    <w:next w:val="Default"/>
    <w:uiPriority w:val="99"/>
    <w:rsid w:val="00D14C79"/>
    <w:pPr>
      <w:spacing w:line="171" w:lineRule="atLeast"/>
    </w:pPr>
    <w:rPr>
      <w:color w:val="auto"/>
    </w:rPr>
  </w:style>
  <w:style w:type="paragraph" w:customStyle="1" w:styleId="Pa6">
    <w:name w:val="Pa6"/>
    <w:basedOn w:val="Default"/>
    <w:next w:val="Default"/>
    <w:uiPriority w:val="99"/>
    <w:rsid w:val="00D14C79"/>
    <w:pPr>
      <w:spacing w:line="171" w:lineRule="atLeast"/>
    </w:pPr>
    <w:rPr>
      <w:color w:val="auto"/>
    </w:rPr>
  </w:style>
  <w:style w:type="paragraph" w:styleId="BodyTextIndent">
    <w:name w:val="Body Text Indent"/>
    <w:basedOn w:val="Normal"/>
    <w:link w:val="BodyTextIndentChar"/>
    <w:uiPriority w:val="99"/>
    <w:semiHidden/>
    <w:rsid w:val="00091654"/>
    <w:pPr>
      <w:spacing w:after="120"/>
      <w:ind w:left="360"/>
    </w:pPr>
  </w:style>
  <w:style w:type="character" w:customStyle="1" w:styleId="BodyTextIndentChar">
    <w:name w:val="Body Text Indent Char"/>
    <w:basedOn w:val="DefaultParagraphFont"/>
    <w:link w:val="BodyTextIndent"/>
    <w:uiPriority w:val="99"/>
    <w:semiHidden/>
    <w:locked/>
    <w:rsid w:val="0009165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141"/>
    <w:rPr>
      <w:sz w:val="22"/>
      <w:szCs w:val="22"/>
    </w:rPr>
  </w:style>
  <w:style w:type="paragraph" w:styleId="Heading1">
    <w:name w:val="heading 1"/>
    <w:basedOn w:val="Normal"/>
    <w:next w:val="Normal"/>
    <w:link w:val="Heading1Char"/>
    <w:uiPriority w:val="99"/>
    <w:qFormat/>
    <w:rsid w:val="00753141"/>
    <w:pPr>
      <w:widowControl w:val="0"/>
      <w:numPr>
        <w:numId w:val="2"/>
      </w:numPr>
      <w:outlineLvl w:val="0"/>
    </w:pPr>
    <w:rPr>
      <w:rFonts w:ascii="Arial" w:hAnsi="Arial" w:cs="Arial"/>
      <w:sz w:val="20"/>
      <w:szCs w:val="20"/>
    </w:rPr>
  </w:style>
  <w:style w:type="paragraph" w:styleId="Heading2">
    <w:name w:val="heading 2"/>
    <w:basedOn w:val="Normal"/>
    <w:next w:val="Normal"/>
    <w:link w:val="Heading2Char"/>
    <w:uiPriority w:val="99"/>
    <w:qFormat/>
    <w:rsid w:val="00753141"/>
    <w:pPr>
      <w:widowControl w:val="0"/>
      <w:numPr>
        <w:ilvl w:val="1"/>
        <w:numId w:val="2"/>
      </w:numPr>
      <w:outlineLvl w:val="1"/>
    </w:pPr>
    <w:rPr>
      <w:rFonts w:ascii="Arial" w:hAnsi="Arial" w:cs="Arial"/>
      <w:sz w:val="20"/>
      <w:szCs w:val="20"/>
    </w:rPr>
  </w:style>
  <w:style w:type="paragraph" w:styleId="Heading3">
    <w:name w:val="heading 3"/>
    <w:basedOn w:val="Normal"/>
    <w:next w:val="Normal"/>
    <w:link w:val="Heading3Char"/>
    <w:uiPriority w:val="99"/>
    <w:qFormat/>
    <w:rsid w:val="00753141"/>
    <w:pPr>
      <w:widowControl w:val="0"/>
      <w:numPr>
        <w:ilvl w:val="2"/>
        <w:numId w:val="2"/>
      </w:numPr>
      <w:outlineLvl w:val="2"/>
    </w:pPr>
    <w:rPr>
      <w:rFonts w:ascii="Arial" w:hAnsi="Arial" w:cs="Arial"/>
      <w:sz w:val="20"/>
      <w:szCs w:val="20"/>
    </w:rPr>
  </w:style>
  <w:style w:type="paragraph" w:styleId="Heading4">
    <w:name w:val="heading 4"/>
    <w:basedOn w:val="Normal"/>
    <w:next w:val="Normal"/>
    <w:link w:val="Heading4Char"/>
    <w:uiPriority w:val="99"/>
    <w:qFormat/>
    <w:rsid w:val="00753141"/>
    <w:pPr>
      <w:widowControl w:val="0"/>
      <w:numPr>
        <w:ilvl w:val="3"/>
        <w:numId w:val="2"/>
      </w:numPr>
      <w:outlineLvl w:val="3"/>
    </w:pPr>
    <w:rPr>
      <w:rFonts w:ascii="Arial" w:hAnsi="Arial" w:cs="Arial"/>
      <w:sz w:val="20"/>
      <w:szCs w:val="20"/>
    </w:rPr>
  </w:style>
  <w:style w:type="paragraph" w:styleId="Heading5">
    <w:name w:val="heading 5"/>
    <w:basedOn w:val="Normal"/>
    <w:next w:val="Normal"/>
    <w:link w:val="Heading5Char"/>
    <w:uiPriority w:val="99"/>
    <w:qFormat/>
    <w:rsid w:val="00753141"/>
    <w:pPr>
      <w:widowControl w:val="0"/>
      <w:numPr>
        <w:ilvl w:val="4"/>
        <w:numId w:val="2"/>
      </w:numPr>
      <w:outlineLvl w:val="4"/>
    </w:pPr>
    <w:rPr>
      <w:rFonts w:ascii="Arial" w:hAnsi="Arial" w:cs="Arial"/>
      <w:sz w:val="20"/>
      <w:szCs w:val="20"/>
    </w:rPr>
  </w:style>
  <w:style w:type="paragraph" w:styleId="Heading6">
    <w:name w:val="heading 6"/>
    <w:basedOn w:val="Normal"/>
    <w:next w:val="Normal"/>
    <w:link w:val="Heading6Char"/>
    <w:uiPriority w:val="99"/>
    <w:qFormat/>
    <w:rsid w:val="00753141"/>
    <w:pPr>
      <w:widowControl w:val="0"/>
      <w:numPr>
        <w:ilvl w:val="5"/>
        <w:numId w:val="2"/>
      </w:numPr>
      <w:outlineLvl w:val="5"/>
    </w:pPr>
    <w:rPr>
      <w:rFonts w:ascii="Arial" w:hAnsi="Arial" w:cs="Arial"/>
      <w:sz w:val="20"/>
      <w:szCs w:val="20"/>
    </w:rPr>
  </w:style>
  <w:style w:type="paragraph" w:styleId="Heading7">
    <w:name w:val="heading 7"/>
    <w:basedOn w:val="Normal"/>
    <w:next w:val="Normal"/>
    <w:link w:val="Heading7Char"/>
    <w:uiPriority w:val="99"/>
    <w:qFormat/>
    <w:rsid w:val="00753141"/>
    <w:pPr>
      <w:widowControl w:val="0"/>
      <w:numPr>
        <w:ilvl w:val="6"/>
        <w:numId w:val="2"/>
      </w:numPr>
      <w:outlineLvl w:val="6"/>
    </w:pPr>
    <w:rPr>
      <w:rFonts w:ascii="Arial" w:hAnsi="Arial" w:cs="Arial"/>
      <w:sz w:val="20"/>
      <w:szCs w:val="20"/>
    </w:rPr>
  </w:style>
  <w:style w:type="paragraph" w:styleId="Heading8">
    <w:name w:val="heading 8"/>
    <w:basedOn w:val="Normal"/>
    <w:next w:val="Normal"/>
    <w:link w:val="Heading8Char"/>
    <w:uiPriority w:val="99"/>
    <w:qFormat/>
    <w:rsid w:val="00753141"/>
    <w:pPr>
      <w:widowControl w:val="0"/>
      <w:numPr>
        <w:ilvl w:val="7"/>
        <w:numId w:val="2"/>
      </w:numPr>
      <w:outlineLvl w:val="7"/>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040"/>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locked/>
    <w:rsid w:val="00133CD8"/>
    <w:rPr>
      <w:rFonts w:ascii="Arial" w:hAnsi="Arial" w:cs="Arial"/>
    </w:rPr>
  </w:style>
  <w:style w:type="character" w:customStyle="1" w:styleId="Heading3Char">
    <w:name w:val="Heading 3 Char"/>
    <w:basedOn w:val="DefaultParagraphFont"/>
    <w:link w:val="Heading3"/>
    <w:uiPriority w:val="9"/>
    <w:semiHidden/>
    <w:rsid w:val="00D36040"/>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D36040"/>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D36040"/>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D36040"/>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D36040"/>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D36040"/>
    <w:rPr>
      <w:rFonts w:ascii="Calibri" w:eastAsia="Times New Roman" w:hAnsi="Calibri" w:cs="Times New Roman"/>
      <w:i/>
      <w:iCs/>
      <w:sz w:val="24"/>
      <w:szCs w:val="24"/>
    </w:rPr>
  </w:style>
  <w:style w:type="paragraph" w:customStyle="1" w:styleId="HDR">
    <w:name w:val="HDR"/>
    <w:basedOn w:val="Normal"/>
    <w:uiPriority w:val="99"/>
    <w:rsid w:val="00753141"/>
    <w:pPr>
      <w:tabs>
        <w:tab w:val="center" w:pos="4608"/>
        <w:tab w:val="right" w:pos="9360"/>
      </w:tabs>
      <w:suppressAutoHyphens/>
      <w:jc w:val="both"/>
    </w:pPr>
  </w:style>
  <w:style w:type="paragraph" w:customStyle="1" w:styleId="FTR">
    <w:name w:val="FTR"/>
    <w:basedOn w:val="Normal"/>
    <w:uiPriority w:val="99"/>
    <w:rsid w:val="00753141"/>
    <w:pPr>
      <w:tabs>
        <w:tab w:val="right" w:pos="9360"/>
      </w:tabs>
      <w:suppressAutoHyphens/>
      <w:jc w:val="both"/>
    </w:pPr>
  </w:style>
  <w:style w:type="paragraph" w:customStyle="1" w:styleId="SCT">
    <w:name w:val="SCT"/>
    <w:basedOn w:val="Normal"/>
    <w:next w:val="PRT"/>
    <w:uiPriority w:val="99"/>
    <w:rsid w:val="00753141"/>
    <w:pPr>
      <w:suppressAutoHyphens/>
      <w:spacing w:before="240"/>
      <w:jc w:val="both"/>
    </w:pPr>
  </w:style>
  <w:style w:type="paragraph" w:customStyle="1" w:styleId="PRT">
    <w:name w:val="PRT"/>
    <w:basedOn w:val="Normal"/>
    <w:next w:val="ART"/>
    <w:uiPriority w:val="99"/>
    <w:rsid w:val="008C7BC9"/>
    <w:pPr>
      <w:widowControl w:val="0"/>
      <w:numPr>
        <w:numId w:val="1"/>
      </w:numPr>
      <w:suppressAutoHyphens/>
      <w:spacing w:before="480"/>
      <w:jc w:val="both"/>
      <w:outlineLvl w:val="0"/>
    </w:pPr>
    <w:rPr>
      <w:rFonts w:ascii="Arial" w:hAnsi="Arial" w:cs="Arial"/>
      <w:sz w:val="24"/>
      <w:szCs w:val="24"/>
    </w:rPr>
  </w:style>
  <w:style w:type="paragraph" w:customStyle="1" w:styleId="SUT">
    <w:name w:val="SUT"/>
    <w:basedOn w:val="Normal"/>
    <w:next w:val="PR1"/>
    <w:uiPriority w:val="99"/>
    <w:rsid w:val="00753141"/>
    <w:pPr>
      <w:numPr>
        <w:ilvl w:val="1"/>
        <w:numId w:val="1"/>
      </w:numPr>
      <w:suppressAutoHyphens/>
      <w:spacing w:before="240"/>
      <w:jc w:val="both"/>
      <w:outlineLvl w:val="0"/>
    </w:pPr>
  </w:style>
  <w:style w:type="paragraph" w:customStyle="1" w:styleId="DST">
    <w:name w:val="DST"/>
    <w:basedOn w:val="Normal"/>
    <w:next w:val="PR1"/>
    <w:uiPriority w:val="99"/>
    <w:rsid w:val="00753141"/>
    <w:pPr>
      <w:numPr>
        <w:ilvl w:val="2"/>
        <w:numId w:val="1"/>
      </w:numPr>
      <w:suppressAutoHyphens/>
      <w:spacing w:before="240"/>
      <w:jc w:val="both"/>
      <w:outlineLvl w:val="0"/>
    </w:pPr>
  </w:style>
  <w:style w:type="paragraph" w:customStyle="1" w:styleId="ART">
    <w:name w:val="ART"/>
    <w:basedOn w:val="Normal"/>
    <w:next w:val="PR1"/>
    <w:uiPriority w:val="99"/>
    <w:rsid w:val="008C7BC9"/>
    <w:pPr>
      <w:widowControl w:val="0"/>
      <w:numPr>
        <w:ilvl w:val="3"/>
        <w:numId w:val="1"/>
      </w:numPr>
      <w:tabs>
        <w:tab w:val="left" w:pos="864"/>
      </w:tabs>
      <w:suppressAutoHyphens/>
      <w:spacing w:before="480"/>
      <w:jc w:val="both"/>
      <w:outlineLvl w:val="1"/>
    </w:pPr>
    <w:rPr>
      <w:rFonts w:ascii="Arial" w:hAnsi="Arial" w:cs="Arial"/>
      <w:sz w:val="24"/>
      <w:szCs w:val="24"/>
    </w:rPr>
  </w:style>
  <w:style w:type="paragraph" w:customStyle="1" w:styleId="PR1">
    <w:name w:val="PR1"/>
    <w:basedOn w:val="Normal"/>
    <w:uiPriority w:val="99"/>
    <w:rsid w:val="008E4636"/>
    <w:pPr>
      <w:numPr>
        <w:ilvl w:val="4"/>
        <w:numId w:val="1"/>
      </w:numPr>
      <w:suppressAutoHyphens/>
      <w:spacing w:before="240"/>
      <w:jc w:val="both"/>
      <w:outlineLvl w:val="2"/>
    </w:pPr>
    <w:rPr>
      <w:rFonts w:ascii="Arial" w:hAnsi="Arial" w:cs="Arial"/>
      <w:sz w:val="20"/>
      <w:szCs w:val="20"/>
    </w:rPr>
  </w:style>
  <w:style w:type="paragraph" w:customStyle="1" w:styleId="PR2">
    <w:name w:val="PR2"/>
    <w:basedOn w:val="Normal"/>
    <w:uiPriority w:val="99"/>
    <w:rsid w:val="00105EEC"/>
    <w:pPr>
      <w:numPr>
        <w:ilvl w:val="5"/>
        <w:numId w:val="1"/>
      </w:numPr>
      <w:tabs>
        <w:tab w:val="left" w:pos="1206"/>
        <w:tab w:val="left" w:pos="1296"/>
      </w:tabs>
      <w:suppressAutoHyphens/>
      <w:jc w:val="both"/>
      <w:outlineLvl w:val="3"/>
    </w:pPr>
    <w:rPr>
      <w:rFonts w:ascii="Arial" w:hAnsi="Arial" w:cs="Arial"/>
      <w:sz w:val="20"/>
      <w:szCs w:val="20"/>
    </w:rPr>
  </w:style>
  <w:style w:type="paragraph" w:customStyle="1" w:styleId="PR3">
    <w:name w:val="PR3"/>
    <w:basedOn w:val="Normal"/>
    <w:uiPriority w:val="99"/>
    <w:rsid w:val="00C86078"/>
    <w:pPr>
      <w:numPr>
        <w:ilvl w:val="6"/>
        <w:numId w:val="1"/>
      </w:numPr>
      <w:tabs>
        <w:tab w:val="left" w:pos="2016"/>
      </w:tabs>
      <w:suppressAutoHyphens/>
      <w:ind w:left="2016"/>
      <w:jc w:val="both"/>
      <w:outlineLvl w:val="4"/>
    </w:pPr>
    <w:rPr>
      <w:rFonts w:ascii="Arial" w:hAnsi="Arial" w:cs="Arial"/>
      <w:sz w:val="20"/>
      <w:szCs w:val="20"/>
    </w:rPr>
  </w:style>
  <w:style w:type="paragraph" w:customStyle="1" w:styleId="PR4">
    <w:name w:val="PR4"/>
    <w:basedOn w:val="Normal"/>
    <w:uiPriority w:val="99"/>
    <w:rsid w:val="00105EEC"/>
    <w:pPr>
      <w:numPr>
        <w:ilvl w:val="7"/>
        <w:numId w:val="1"/>
      </w:numPr>
      <w:tabs>
        <w:tab w:val="left" w:pos="2646"/>
      </w:tabs>
      <w:suppressAutoHyphens/>
      <w:jc w:val="both"/>
      <w:outlineLvl w:val="5"/>
    </w:pPr>
    <w:rPr>
      <w:rFonts w:ascii="Arial" w:hAnsi="Arial" w:cs="Arial"/>
      <w:sz w:val="20"/>
      <w:szCs w:val="20"/>
    </w:rPr>
  </w:style>
  <w:style w:type="paragraph" w:customStyle="1" w:styleId="PR5">
    <w:name w:val="PR5"/>
    <w:basedOn w:val="Normal"/>
    <w:uiPriority w:val="99"/>
    <w:rsid w:val="00105EEC"/>
    <w:pPr>
      <w:numPr>
        <w:ilvl w:val="8"/>
        <w:numId w:val="1"/>
      </w:numPr>
      <w:suppressAutoHyphens/>
      <w:jc w:val="both"/>
      <w:outlineLvl w:val="6"/>
    </w:pPr>
    <w:rPr>
      <w:rFonts w:ascii="Arial" w:hAnsi="Arial" w:cs="Arial"/>
      <w:sz w:val="20"/>
      <w:szCs w:val="20"/>
    </w:rPr>
  </w:style>
  <w:style w:type="paragraph" w:customStyle="1" w:styleId="TB1">
    <w:name w:val="TB1"/>
    <w:basedOn w:val="Normal"/>
    <w:next w:val="PR1"/>
    <w:uiPriority w:val="99"/>
    <w:rsid w:val="00753141"/>
    <w:pPr>
      <w:suppressAutoHyphens/>
      <w:spacing w:before="240"/>
      <w:ind w:left="288"/>
      <w:jc w:val="both"/>
    </w:pPr>
  </w:style>
  <w:style w:type="paragraph" w:customStyle="1" w:styleId="TB2">
    <w:name w:val="TB2"/>
    <w:basedOn w:val="Normal"/>
    <w:next w:val="PR2"/>
    <w:uiPriority w:val="99"/>
    <w:rsid w:val="00753141"/>
    <w:pPr>
      <w:suppressAutoHyphens/>
      <w:spacing w:before="240"/>
      <w:ind w:left="864"/>
      <w:jc w:val="both"/>
    </w:pPr>
  </w:style>
  <w:style w:type="paragraph" w:customStyle="1" w:styleId="TB3">
    <w:name w:val="TB3"/>
    <w:basedOn w:val="Normal"/>
    <w:next w:val="PR3"/>
    <w:uiPriority w:val="99"/>
    <w:rsid w:val="00753141"/>
    <w:pPr>
      <w:suppressAutoHyphens/>
      <w:spacing w:before="240"/>
      <w:ind w:left="1440"/>
      <w:jc w:val="both"/>
    </w:pPr>
  </w:style>
  <w:style w:type="paragraph" w:customStyle="1" w:styleId="TB4">
    <w:name w:val="TB4"/>
    <w:basedOn w:val="Normal"/>
    <w:next w:val="PR4"/>
    <w:uiPriority w:val="99"/>
    <w:rsid w:val="00753141"/>
    <w:pPr>
      <w:suppressAutoHyphens/>
      <w:spacing w:before="240"/>
      <w:ind w:left="2016"/>
      <w:jc w:val="both"/>
    </w:pPr>
  </w:style>
  <w:style w:type="paragraph" w:customStyle="1" w:styleId="TB5">
    <w:name w:val="TB5"/>
    <w:basedOn w:val="Normal"/>
    <w:next w:val="PR5"/>
    <w:uiPriority w:val="99"/>
    <w:rsid w:val="00753141"/>
    <w:pPr>
      <w:suppressAutoHyphens/>
      <w:spacing w:before="240"/>
      <w:ind w:left="2592"/>
      <w:jc w:val="both"/>
    </w:pPr>
  </w:style>
  <w:style w:type="paragraph" w:customStyle="1" w:styleId="TF1">
    <w:name w:val="TF1"/>
    <w:basedOn w:val="Normal"/>
    <w:next w:val="TB1"/>
    <w:uiPriority w:val="99"/>
    <w:rsid w:val="00753141"/>
    <w:pPr>
      <w:suppressAutoHyphens/>
      <w:spacing w:before="240"/>
      <w:ind w:left="288"/>
      <w:jc w:val="both"/>
    </w:pPr>
  </w:style>
  <w:style w:type="paragraph" w:customStyle="1" w:styleId="TF2">
    <w:name w:val="TF2"/>
    <w:basedOn w:val="Normal"/>
    <w:next w:val="TB2"/>
    <w:uiPriority w:val="99"/>
    <w:rsid w:val="00753141"/>
    <w:pPr>
      <w:suppressAutoHyphens/>
      <w:spacing w:before="240"/>
      <w:ind w:left="864"/>
      <w:jc w:val="both"/>
    </w:pPr>
  </w:style>
  <w:style w:type="paragraph" w:customStyle="1" w:styleId="TF3">
    <w:name w:val="TF3"/>
    <w:basedOn w:val="Normal"/>
    <w:next w:val="TB3"/>
    <w:uiPriority w:val="99"/>
    <w:rsid w:val="00753141"/>
    <w:pPr>
      <w:suppressAutoHyphens/>
      <w:spacing w:before="240"/>
      <w:ind w:left="1440"/>
      <w:jc w:val="both"/>
    </w:pPr>
  </w:style>
  <w:style w:type="paragraph" w:customStyle="1" w:styleId="TF4">
    <w:name w:val="TF4"/>
    <w:basedOn w:val="Normal"/>
    <w:next w:val="TB4"/>
    <w:uiPriority w:val="99"/>
    <w:rsid w:val="00753141"/>
    <w:pPr>
      <w:suppressAutoHyphens/>
      <w:spacing w:before="240"/>
      <w:ind w:left="2016"/>
      <w:jc w:val="both"/>
    </w:pPr>
  </w:style>
  <w:style w:type="paragraph" w:customStyle="1" w:styleId="TF5">
    <w:name w:val="TF5"/>
    <w:basedOn w:val="Normal"/>
    <w:next w:val="TB5"/>
    <w:uiPriority w:val="99"/>
    <w:rsid w:val="00753141"/>
    <w:pPr>
      <w:suppressAutoHyphens/>
      <w:spacing w:before="240"/>
      <w:ind w:left="2592"/>
      <w:jc w:val="both"/>
    </w:pPr>
  </w:style>
  <w:style w:type="paragraph" w:customStyle="1" w:styleId="TCH">
    <w:name w:val="TCH"/>
    <w:basedOn w:val="Normal"/>
    <w:uiPriority w:val="99"/>
    <w:rsid w:val="00753141"/>
    <w:pPr>
      <w:suppressAutoHyphens/>
    </w:pPr>
  </w:style>
  <w:style w:type="paragraph" w:customStyle="1" w:styleId="TCE">
    <w:name w:val="TCE"/>
    <w:basedOn w:val="Normal"/>
    <w:uiPriority w:val="99"/>
    <w:rsid w:val="00753141"/>
    <w:pPr>
      <w:suppressAutoHyphens/>
      <w:ind w:left="144" w:hanging="144"/>
    </w:pPr>
  </w:style>
  <w:style w:type="paragraph" w:customStyle="1" w:styleId="EOS">
    <w:name w:val="EOS"/>
    <w:basedOn w:val="Normal"/>
    <w:uiPriority w:val="99"/>
    <w:rsid w:val="00753141"/>
    <w:pPr>
      <w:suppressAutoHyphens/>
      <w:spacing w:before="480"/>
      <w:jc w:val="both"/>
    </w:pPr>
  </w:style>
  <w:style w:type="paragraph" w:customStyle="1" w:styleId="ANT">
    <w:name w:val="ANT"/>
    <w:basedOn w:val="Normal"/>
    <w:uiPriority w:val="99"/>
    <w:rsid w:val="00753141"/>
    <w:pPr>
      <w:suppressAutoHyphens/>
      <w:spacing w:before="240"/>
      <w:jc w:val="both"/>
    </w:pPr>
    <w:rPr>
      <w:color w:val="800080"/>
      <w:u w:val="single"/>
    </w:rPr>
  </w:style>
  <w:style w:type="paragraph" w:customStyle="1" w:styleId="CMT">
    <w:name w:val="CMT"/>
    <w:basedOn w:val="Normal"/>
    <w:uiPriority w:val="99"/>
    <w:rsid w:val="008C7BC9"/>
    <w:pPr>
      <w:suppressAutoHyphens/>
      <w:spacing w:before="240"/>
      <w:jc w:val="both"/>
    </w:pPr>
    <w:rPr>
      <w:vanish/>
      <w:color w:val="FF0000"/>
    </w:rPr>
  </w:style>
  <w:style w:type="character" w:customStyle="1" w:styleId="CPR">
    <w:name w:val="CPR"/>
    <w:basedOn w:val="DefaultParagraphFont"/>
    <w:uiPriority w:val="99"/>
    <w:rsid w:val="00753141"/>
  </w:style>
  <w:style w:type="character" w:customStyle="1" w:styleId="SPN">
    <w:name w:val="SPN"/>
    <w:basedOn w:val="DefaultParagraphFont"/>
    <w:uiPriority w:val="99"/>
    <w:rsid w:val="00753141"/>
  </w:style>
  <w:style w:type="character" w:customStyle="1" w:styleId="SPD">
    <w:name w:val="SPD"/>
    <w:basedOn w:val="DefaultParagraphFont"/>
    <w:uiPriority w:val="99"/>
    <w:rsid w:val="00753141"/>
  </w:style>
  <w:style w:type="character" w:customStyle="1" w:styleId="NUM">
    <w:name w:val="NUM"/>
    <w:basedOn w:val="DefaultParagraphFont"/>
    <w:uiPriority w:val="99"/>
    <w:rsid w:val="00753141"/>
  </w:style>
  <w:style w:type="character" w:customStyle="1" w:styleId="NAM">
    <w:name w:val="NAM"/>
    <w:basedOn w:val="DefaultParagraphFont"/>
    <w:uiPriority w:val="99"/>
    <w:rsid w:val="00753141"/>
  </w:style>
  <w:style w:type="character" w:customStyle="1" w:styleId="SI">
    <w:name w:val="SI"/>
    <w:basedOn w:val="DefaultParagraphFont"/>
    <w:uiPriority w:val="99"/>
    <w:rsid w:val="00753141"/>
    <w:rPr>
      <w:color w:val="008080"/>
    </w:rPr>
  </w:style>
  <w:style w:type="character" w:customStyle="1" w:styleId="IP">
    <w:name w:val="IP"/>
    <w:basedOn w:val="DefaultParagraphFont"/>
    <w:uiPriority w:val="99"/>
    <w:rsid w:val="00753141"/>
    <w:rPr>
      <w:color w:val="FF0000"/>
    </w:rPr>
  </w:style>
  <w:style w:type="paragraph" w:customStyle="1" w:styleId="RJUST">
    <w:name w:val="RJUST"/>
    <w:basedOn w:val="Normal"/>
    <w:uiPriority w:val="99"/>
    <w:rsid w:val="00753141"/>
    <w:pPr>
      <w:jc w:val="right"/>
    </w:pPr>
  </w:style>
  <w:style w:type="paragraph" w:styleId="Header">
    <w:name w:val="header"/>
    <w:basedOn w:val="Normal"/>
    <w:link w:val="HeaderChar"/>
    <w:uiPriority w:val="99"/>
    <w:rsid w:val="00753141"/>
    <w:pPr>
      <w:tabs>
        <w:tab w:val="center" w:pos="4320"/>
        <w:tab w:val="right" w:pos="8640"/>
      </w:tabs>
    </w:pPr>
  </w:style>
  <w:style w:type="character" w:customStyle="1" w:styleId="HeaderChar">
    <w:name w:val="Header Char"/>
    <w:basedOn w:val="DefaultParagraphFont"/>
    <w:link w:val="Header"/>
    <w:uiPriority w:val="99"/>
    <w:semiHidden/>
    <w:rsid w:val="00D36040"/>
  </w:style>
  <w:style w:type="paragraph" w:styleId="Footer">
    <w:name w:val="footer"/>
    <w:basedOn w:val="Normal"/>
    <w:link w:val="FooterChar"/>
    <w:uiPriority w:val="99"/>
    <w:rsid w:val="00753141"/>
    <w:pPr>
      <w:tabs>
        <w:tab w:val="center" w:pos="4320"/>
        <w:tab w:val="right" w:pos="8640"/>
      </w:tabs>
    </w:pPr>
  </w:style>
  <w:style w:type="character" w:customStyle="1" w:styleId="FooterChar">
    <w:name w:val="Footer Char"/>
    <w:basedOn w:val="DefaultParagraphFont"/>
    <w:link w:val="Footer"/>
    <w:uiPriority w:val="99"/>
    <w:semiHidden/>
    <w:rsid w:val="00D36040"/>
  </w:style>
  <w:style w:type="paragraph" w:styleId="BodyText">
    <w:name w:val="Body Text"/>
    <w:basedOn w:val="Normal"/>
    <w:link w:val="BodyTextChar"/>
    <w:uiPriority w:val="99"/>
    <w:semiHidden/>
    <w:rsid w:val="00753141"/>
    <w:pPr>
      <w:jc w:val="both"/>
    </w:pPr>
    <w:rPr>
      <w:rFonts w:ascii="Futura Bk BT" w:hAnsi="Futura Bk BT" w:cs="Futura Bk BT"/>
      <w:i/>
      <w:iCs/>
      <w:color w:val="FF0000"/>
      <w:sz w:val="20"/>
      <w:szCs w:val="20"/>
    </w:rPr>
  </w:style>
  <w:style w:type="character" w:customStyle="1" w:styleId="BodyTextChar">
    <w:name w:val="Body Text Char"/>
    <w:basedOn w:val="DefaultParagraphFont"/>
    <w:link w:val="BodyText"/>
    <w:uiPriority w:val="99"/>
    <w:semiHidden/>
    <w:rsid w:val="00D36040"/>
  </w:style>
  <w:style w:type="character" w:styleId="PageNumber">
    <w:name w:val="page number"/>
    <w:basedOn w:val="DefaultParagraphFont"/>
    <w:uiPriority w:val="99"/>
    <w:rsid w:val="00753141"/>
  </w:style>
  <w:style w:type="paragraph" w:customStyle="1" w:styleId="AT">
    <w:name w:val="AT"/>
    <w:basedOn w:val="Normal"/>
    <w:uiPriority w:val="99"/>
    <w:rsid w:val="00753141"/>
    <w:pPr>
      <w:tabs>
        <w:tab w:val="left" w:pos="864"/>
      </w:tabs>
      <w:ind w:left="864" w:hanging="864"/>
      <w:jc w:val="both"/>
    </w:pPr>
    <w:rPr>
      <w:rFonts w:ascii="Times" w:hAnsi="Times" w:cs="Times"/>
      <w:noProof/>
      <w:sz w:val="20"/>
      <w:szCs w:val="20"/>
    </w:rPr>
  </w:style>
  <w:style w:type="character" w:styleId="CommentReference">
    <w:name w:val="annotation reference"/>
    <w:basedOn w:val="DefaultParagraphFont"/>
    <w:uiPriority w:val="99"/>
    <w:semiHidden/>
    <w:rsid w:val="00753141"/>
    <w:rPr>
      <w:sz w:val="16"/>
      <w:szCs w:val="16"/>
    </w:rPr>
  </w:style>
  <w:style w:type="paragraph" w:styleId="CommentText">
    <w:name w:val="annotation text"/>
    <w:basedOn w:val="Normal"/>
    <w:link w:val="CommentTextChar"/>
    <w:uiPriority w:val="99"/>
    <w:semiHidden/>
    <w:rsid w:val="00753141"/>
    <w:rPr>
      <w:sz w:val="20"/>
      <w:szCs w:val="20"/>
    </w:rPr>
  </w:style>
  <w:style w:type="character" w:customStyle="1" w:styleId="CommentTextChar">
    <w:name w:val="Comment Text Char"/>
    <w:basedOn w:val="DefaultParagraphFont"/>
    <w:link w:val="CommentText"/>
    <w:uiPriority w:val="99"/>
    <w:semiHidden/>
    <w:rsid w:val="00D36040"/>
    <w:rPr>
      <w:sz w:val="20"/>
      <w:szCs w:val="20"/>
    </w:rPr>
  </w:style>
  <w:style w:type="paragraph" w:styleId="BodyText2">
    <w:name w:val="Body Text 2"/>
    <w:basedOn w:val="Normal"/>
    <w:link w:val="BodyText2Char"/>
    <w:uiPriority w:val="99"/>
    <w:semiHidden/>
    <w:rsid w:val="00753141"/>
    <w:rPr>
      <w:rFonts w:ascii="Futura Bk BT" w:hAnsi="Futura Bk BT" w:cs="Futura Bk BT"/>
      <w:i/>
      <w:iCs/>
      <w:color w:val="FF0000"/>
      <w:sz w:val="20"/>
      <w:szCs w:val="20"/>
    </w:rPr>
  </w:style>
  <w:style w:type="character" w:customStyle="1" w:styleId="BodyText2Char">
    <w:name w:val="Body Text 2 Char"/>
    <w:basedOn w:val="DefaultParagraphFont"/>
    <w:link w:val="BodyText2"/>
    <w:uiPriority w:val="99"/>
    <w:semiHidden/>
    <w:rsid w:val="00D36040"/>
  </w:style>
  <w:style w:type="character" w:styleId="Hyperlink">
    <w:name w:val="Hyperlink"/>
    <w:basedOn w:val="DefaultParagraphFont"/>
    <w:uiPriority w:val="99"/>
    <w:rsid w:val="00753141"/>
    <w:rPr>
      <w:color w:val="0000FF"/>
      <w:u w:val="single"/>
    </w:rPr>
  </w:style>
  <w:style w:type="paragraph" w:styleId="TOC7">
    <w:name w:val="toc 7"/>
    <w:basedOn w:val="Normal"/>
    <w:next w:val="Normal"/>
    <w:autoRedefine/>
    <w:uiPriority w:val="99"/>
    <w:semiHidden/>
    <w:rsid w:val="00753141"/>
    <w:pPr>
      <w:widowControl w:val="0"/>
      <w:suppressAutoHyphens/>
      <w:ind w:left="720" w:hanging="720"/>
    </w:pPr>
    <w:rPr>
      <w:rFonts w:ascii="Arial" w:hAnsi="Arial" w:cs="Arial"/>
      <w:sz w:val="20"/>
      <w:szCs w:val="20"/>
    </w:rPr>
  </w:style>
  <w:style w:type="paragraph" w:styleId="TOC5">
    <w:name w:val="toc 5"/>
    <w:basedOn w:val="Normal"/>
    <w:next w:val="Normal"/>
    <w:autoRedefine/>
    <w:uiPriority w:val="99"/>
    <w:semiHidden/>
    <w:rsid w:val="00753141"/>
    <w:pPr>
      <w:widowControl w:val="0"/>
      <w:tabs>
        <w:tab w:val="right" w:leader="dot" w:pos="9360"/>
      </w:tabs>
      <w:suppressAutoHyphens/>
      <w:ind w:left="3600" w:right="720" w:hanging="720"/>
    </w:pPr>
    <w:rPr>
      <w:rFonts w:ascii="Arial" w:hAnsi="Arial" w:cs="Arial"/>
      <w:sz w:val="20"/>
      <w:szCs w:val="20"/>
    </w:rPr>
  </w:style>
  <w:style w:type="character" w:styleId="FollowedHyperlink">
    <w:name w:val="FollowedHyperlink"/>
    <w:basedOn w:val="DefaultParagraphFont"/>
    <w:uiPriority w:val="99"/>
    <w:semiHidden/>
    <w:rsid w:val="00753141"/>
    <w:rPr>
      <w:color w:val="800080"/>
      <w:u w:val="single"/>
    </w:rPr>
  </w:style>
  <w:style w:type="paragraph" w:styleId="BalloonText">
    <w:name w:val="Balloon Text"/>
    <w:basedOn w:val="Normal"/>
    <w:link w:val="BalloonTextChar"/>
    <w:uiPriority w:val="99"/>
    <w:semiHidden/>
    <w:rsid w:val="00753141"/>
    <w:rPr>
      <w:rFonts w:ascii="Tahoma" w:hAnsi="Tahoma" w:cs="Tahoma"/>
      <w:sz w:val="16"/>
      <w:szCs w:val="16"/>
    </w:rPr>
  </w:style>
  <w:style w:type="character" w:customStyle="1" w:styleId="BalloonTextChar">
    <w:name w:val="Balloon Text Char"/>
    <w:basedOn w:val="DefaultParagraphFont"/>
    <w:link w:val="BalloonText"/>
    <w:uiPriority w:val="99"/>
    <w:locked/>
    <w:rsid w:val="00133CD8"/>
    <w:rPr>
      <w:rFonts w:ascii="Tahoma" w:hAnsi="Tahoma" w:cs="Tahoma"/>
      <w:sz w:val="16"/>
      <w:szCs w:val="16"/>
    </w:rPr>
  </w:style>
  <w:style w:type="paragraph" w:styleId="ListParagraph">
    <w:name w:val="List Paragraph"/>
    <w:basedOn w:val="Normal"/>
    <w:uiPriority w:val="99"/>
    <w:qFormat/>
    <w:rsid w:val="00B94FF3"/>
    <w:pPr>
      <w:ind w:left="720"/>
    </w:pPr>
  </w:style>
  <w:style w:type="paragraph" w:styleId="Revision">
    <w:name w:val="Revision"/>
    <w:hidden/>
    <w:uiPriority w:val="99"/>
    <w:semiHidden/>
    <w:rsid w:val="004B44F5"/>
    <w:rPr>
      <w:sz w:val="22"/>
      <w:szCs w:val="22"/>
    </w:rPr>
  </w:style>
  <w:style w:type="character" w:customStyle="1" w:styleId="subtitle1">
    <w:name w:val="subtitle1"/>
    <w:basedOn w:val="DefaultParagraphFont"/>
    <w:uiPriority w:val="99"/>
    <w:rsid w:val="00446AAE"/>
    <w:rPr>
      <w:b/>
      <w:bCs/>
      <w:color w:val="auto"/>
      <w:sz w:val="25"/>
      <w:szCs w:val="25"/>
    </w:rPr>
  </w:style>
  <w:style w:type="paragraph" w:styleId="EndnoteText">
    <w:name w:val="endnote text"/>
    <w:basedOn w:val="Normal"/>
    <w:link w:val="EndnoteTextChar"/>
    <w:uiPriority w:val="99"/>
    <w:semiHidden/>
    <w:rsid w:val="00133CD8"/>
    <w:rPr>
      <w:sz w:val="20"/>
      <w:szCs w:val="20"/>
    </w:rPr>
  </w:style>
  <w:style w:type="character" w:customStyle="1" w:styleId="EndnoteTextChar">
    <w:name w:val="Endnote Text Char"/>
    <w:basedOn w:val="DefaultParagraphFont"/>
    <w:link w:val="EndnoteText"/>
    <w:uiPriority w:val="99"/>
    <w:locked/>
    <w:rsid w:val="00133CD8"/>
  </w:style>
  <w:style w:type="character" w:styleId="EndnoteReference">
    <w:name w:val="endnote reference"/>
    <w:basedOn w:val="DefaultParagraphFont"/>
    <w:uiPriority w:val="99"/>
    <w:semiHidden/>
    <w:rsid w:val="00133CD8"/>
    <w:rPr>
      <w:vertAlign w:val="superscript"/>
    </w:rPr>
  </w:style>
  <w:style w:type="paragraph" w:customStyle="1" w:styleId="Part">
    <w:name w:val="Part"/>
    <w:next w:val="Paragraph"/>
    <w:uiPriority w:val="99"/>
    <w:rsid w:val="00133CD8"/>
    <w:pPr>
      <w:spacing w:after="120"/>
    </w:pPr>
    <w:rPr>
      <w:rFonts w:ascii="Arial" w:hAnsi="Arial" w:cs="Arial"/>
      <w:b/>
      <w:bCs/>
      <w:sz w:val="24"/>
      <w:szCs w:val="24"/>
    </w:rPr>
  </w:style>
  <w:style w:type="paragraph" w:customStyle="1" w:styleId="Article">
    <w:name w:val="Article"/>
    <w:basedOn w:val="Part"/>
    <w:next w:val="Paragraph"/>
    <w:uiPriority w:val="99"/>
    <w:rsid w:val="00133CD8"/>
    <w:pPr>
      <w:tabs>
        <w:tab w:val="left" w:pos="90"/>
      </w:tabs>
      <w:ind w:left="432" w:hanging="432"/>
    </w:pPr>
    <w:rPr>
      <w:b w:val="0"/>
      <w:bCs w:val="0"/>
    </w:rPr>
  </w:style>
  <w:style w:type="paragraph" w:customStyle="1" w:styleId="Paragraph">
    <w:name w:val="Paragraph"/>
    <w:basedOn w:val="Article"/>
    <w:next w:val="Subparagraph1"/>
    <w:uiPriority w:val="99"/>
    <w:rsid w:val="00133CD8"/>
    <w:pPr>
      <w:tabs>
        <w:tab w:val="left" w:pos="270"/>
      </w:tabs>
      <w:spacing w:after="0"/>
      <w:ind w:left="576"/>
    </w:pPr>
    <w:rPr>
      <w:sz w:val="20"/>
      <w:szCs w:val="20"/>
    </w:rPr>
  </w:style>
  <w:style w:type="paragraph" w:customStyle="1" w:styleId="Style1">
    <w:name w:val="Style1"/>
    <w:basedOn w:val="Paragraph"/>
    <w:uiPriority w:val="99"/>
    <w:rsid w:val="00133CD8"/>
    <w:pPr>
      <w:ind w:left="1008"/>
    </w:pPr>
  </w:style>
  <w:style w:type="paragraph" w:customStyle="1" w:styleId="Subparagraph1">
    <w:name w:val="Subparagraph 1"/>
    <w:basedOn w:val="Paragraph"/>
    <w:next w:val="Subparagraph2"/>
    <w:uiPriority w:val="99"/>
    <w:rsid w:val="00133CD8"/>
    <w:pPr>
      <w:tabs>
        <w:tab w:val="left" w:pos="1350"/>
        <w:tab w:val="left" w:pos="1800"/>
        <w:tab w:val="left" w:pos="2790"/>
      </w:tabs>
      <w:autoSpaceDE w:val="0"/>
      <w:autoSpaceDN w:val="0"/>
      <w:adjustRightInd w:val="0"/>
      <w:ind w:left="1440"/>
    </w:pPr>
  </w:style>
  <w:style w:type="paragraph" w:customStyle="1" w:styleId="Subparagraph2">
    <w:name w:val="Subparagraph 2"/>
    <w:basedOn w:val="Subparagraph1"/>
    <w:next w:val="Subparagraph3"/>
    <w:uiPriority w:val="99"/>
    <w:rsid w:val="00133CD8"/>
    <w:pPr>
      <w:numPr>
        <w:numId w:val="3"/>
      </w:numPr>
      <w:tabs>
        <w:tab w:val="clear" w:pos="270"/>
      </w:tabs>
    </w:pPr>
  </w:style>
  <w:style w:type="paragraph" w:customStyle="1" w:styleId="Subparagraph3">
    <w:name w:val="Subparagraph 3"/>
    <w:basedOn w:val="Subparagraph2"/>
    <w:uiPriority w:val="99"/>
    <w:rsid w:val="00133CD8"/>
    <w:pPr>
      <w:numPr>
        <w:numId w:val="4"/>
      </w:numPr>
      <w:ind w:left="2304" w:hanging="432"/>
    </w:pPr>
    <w:rPr>
      <w:color w:val="000000"/>
    </w:rPr>
  </w:style>
  <w:style w:type="paragraph" w:styleId="DocumentMap">
    <w:name w:val="Document Map"/>
    <w:basedOn w:val="Normal"/>
    <w:link w:val="DocumentMapChar"/>
    <w:uiPriority w:val="99"/>
    <w:semiHidden/>
    <w:rsid w:val="00133CD8"/>
    <w:rPr>
      <w:rFonts w:ascii="Tahoma" w:hAnsi="Tahoma" w:cs="Tahoma"/>
      <w:sz w:val="16"/>
      <w:szCs w:val="16"/>
    </w:rPr>
  </w:style>
  <w:style w:type="character" w:customStyle="1" w:styleId="DocumentMapChar">
    <w:name w:val="Document Map Char"/>
    <w:basedOn w:val="DefaultParagraphFont"/>
    <w:link w:val="DocumentMap"/>
    <w:uiPriority w:val="99"/>
    <w:locked/>
    <w:rsid w:val="00133CD8"/>
    <w:rPr>
      <w:rFonts w:ascii="Tahoma" w:hAnsi="Tahoma" w:cs="Tahoma"/>
      <w:sz w:val="16"/>
      <w:szCs w:val="16"/>
    </w:rPr>
  </w:style>
  <w:style w:type="paragraph" w:styleId="BodyTextIndent3">
    <w:name w:val="Body Text Indent 3"/>
    <w:basedOn w:val="Normal"/>
    <w:link w:val="BodyTextIndent3Char"/>
    <w:uiPriority w:val="99"/>
    <w:semiHidden/>
    <w:rsid w:val="00531AE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31AE9"/>
    <w:rPr>
      <w:sz w:val="16"/>
      <w:szCs w:val="16"/>
    </w:rPr>
  </w:style>
  <w:style w:type="paragraph" w:customStyle="1" w:styleId="Default">
    <w:name w:val="Default"/>
    <w:uiPriority w:val="99"/>
    <w:rsid w:val="00E75016"/>
    <w:pPr>
      <w:autoSpaceDE w:val="0"/>
      <w:autoSpaceDN w:val="0"/>
      <w:adjustRightInd w:val="0"/>
    </w:pPr>
    <w:rPr>
      <w:rFonts w:ascii="Avenir 65 Medium" w:hAnsi="Avenir 65 Medium" w:cs="Avenir 65 Medium"/>
      <w:color w:val="000000"/>
      <w:sz w:val="24"/>
      <w:szCs w:val="24"/>
    </w:rPr>
  </w:style>
  <w:style w:type="paragraph" w:styleId="BodyTextIndent2">
    <w:name w:val="Body Text Indent 2"/>
    <w:basedOn w:val="Normal"/>
    <w:link w:val="BodyTextIndent2Char"/>
    <w:uiPriority w:val="99"/>
    <w:rsid w:val="00D14C79"/>
    <w:pPr>
      <w:spacing w:after="120" w:line="480" w:lineRule="auto"/>
      <w:ind w:left="360"/>
    </w:pPr>
  </w:style>
  <w:style w:type="character" w:customStyle="1" w:styleId="BodyTextIndent2Char">
    <w:name w:val="Body Text Indent 2 Char"/>
    <w:basedOn w:val="DefaultParagraphFont"/>
    <w:link w:val="BodyTextIndent2"/>
    <w:uiPriority w:val="99"/>
    <w:locked/>
    <w:rsid w:val="00D14C79"/>
    <w:rPr>
      <w:sz w:val="22"/>
      <w:szCs w:val="22"/>
    </w:rPr>
  </w:style>
  <w:style w:type="paragraph" w:customStyle="1" w:styleId="Pa4">
    <w:name w:val="Pa4"/>
    <w:basedOn w:val="Default"/>
    <w:next w:val="Default"/>
    <w:uiPriority w:val="99"/>
    <w:rsid w:val="00D14C79"/>
    <w:pPr>
      <w:spacing w:line="171" w:lineRule="atLeast"/>
    </w:pPr>
    <w:rPr>
      <w:color w:val="auto"/>
    </w:rPr>
  </w:style>
  <w:style w:type="paragraph" w:customStyle="1" w:styleId="Pa5">
    <w:name w:val="Pa5"/>
    <w:basedOn w:val="Default"/>
    <w:next w:val="Default"/>
    <w:uiPriority w:val="99"/>
    <w:rsid w:val="00D14C79"/>
    <w:pPr>
      <w:spacing w:line="171" w:lineRule="atLeast"/>
    </w:pPr>
    <w:rPr>
      <w:color w:val="auto"/>
    </w:rPr>
  </w:style>
  <w:style w:type="paragraph" w:customStyle="1" w:styleId="Pa6">
    <w:name w:val="Pa6"/>
    <w:basedOn w:val="Default"/>
    <w:next w:val="Default"/>
    <w:uiPriority w:val="99"/>
    <w:rsid w:val="00D14C79"/>
    <w:pPr>
      <w:spacing w:line="171" w:lineRule="atLeast"/>
    </w:pPr>
    <w:rPr>
      <w:color w:val="auto"/>
    </w:rPr>
  </w:style>
  <w:style w:type="paragraph" w:styleId="BodyTextIndent">
    <w:name w:val="Body Text Indent"/>
    <w:basedOn w:val="Normal"/>
    <w:link w:val="BodyTextIndentChar"/>
    <w:uiPriority w:val="99"/>
    <w:semiHidden/>
    <w:rsid w:val="00091654"/>
    <w:pPr>
      <w:spacing w:after="120"/>
      <w:ind w:left="360"/>
    </w:pPr>
  </w:style>
  <w:style w:type="character" w:customStyle="1" w:styleId="BodyTextIndentChar">
    <w:name w:val="Body Text Indent Char"/>
    <w:basedOn w:val="DefaultParagraphFont"/>
    <w:link w:val="BodyTextIndent"/>
    <w:uiPriority w:val="99"/>
    <w:semiHidden/>
    <w:locked/>
    <w:rsid w:val="00091654"/>
    <w:rPr>
      <w:sz w:val="22"/>
      <w:szCs w:val="22"/>
    </w:rPr>
  </w:style>
</w:styles>
</file>

<file path=word/webSettings.xml><?xml version="1.0" encoding="utf-8"?>
<w:webSettings xmlns:r="http://schemas.openxmlformats.org/officeDocument/2006/relationships" xmlns:w="http://schemas.openxmlformats.org/wordprocessingml/2006/main">
  <w:divs>
    <w:div w:id="597492081">
      <w:bodyDiv w:val="1"/>
      <w:marLeft w:val="0"/>
      <w:marRight w:val="0"/>
      <w:marTop w:val="0"/>
      <w:marBottom w:val="0"/>
      <w:divBdr>
        <w:top w:val="none" w:sz="0" w:space="0" w:color="auto"/>
        <w:left w:val="none" w:sz="0" w:space="0" w:color="auto"/>
        <w:bottom w:val="none" w:sz="0" w:space="0" w:color="auto"/>
        <w:right w:val="none" w:sz="0" w:space="0" w:color="auto"/>
      </w:divBdr>
      <w:divsChild>
        <w:div w:id="2057044636">
          <w:marLeft w:val="0"/>
          <w:marRight w:val="0"/>
          <w:marTop w:val="0"/>
          <w:marBottom w:val="0"/>
          <w:divBdr>
            <w:top w:val="none" w:sz="0" w:space="0" w:color="auto"/>
            <w:left w:val="none" w:sz="0" w:space="0" w:color="auto"/>
            <w:bottom w:val="none" w:sz="0" w:space="0" w:color="auto"/>
            <w:right w:val="none" w:sz="0" w:space="0" w:color="auto"/>
          </w:divBdr>
          <w:divsChild>
            <w:div w:id="310839947">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555458455">
      <w:bodyDiv w:val="1"/>
      <w:marLeft w:val="0"/>
      <w:marRight w:val="0"/>
      <w:marTop w:val="0"/>
      <w:marBottom w:val="0"/>
      <w:divBdr>
        <w:top w:val="none" w:sz="0" w:space="0" w:color="auto"/>
        <w:left w:val="none" w:sz="0" w:space="0" w:color="auto"/>
        <w:bottom w:val="none" w:sz="0" w:space="0" w:color="auto"/>
        <w:right w:val="none" w:sz="0" w:space="0" w:color="auto"/>
      </w:divBdr>
      <w:divsChild>
        <w:div w:id="2094425688">
          <w:marLeft w:val="0"/>
          <w:marRight w:val="0"/>
          <w:marTop w:val="0"/>
          <w:marBottom w:val="0"/>
          <w:divBdr>
            <w:top w:val="none" w:sz="0" w:space="0" w:color="auto"/>
            <w:left w:val="none" w:sz="0" w:space="0" w:color="auto"/>
            <w:bottom w:val="none" w:sz="0" w:space="0" w:color="auto"/>
            <w:right w:val="none" w:sz="0" w:space="0" w:color="auto"/>
          </w:divBdr>
          <w:divsChild>
            <w:div w:id="963660448">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rksusa.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7075B-C915-4332-9446-230424A1E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2115</Words>
  <Characters>12058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CSI 08 71 53 Specification Guide</vt:lpstr>
    </vt:vector>
  </TitlesOfParts>
  <Company>Napco Security Systems, Inc</Company>
  <LinksUpToDate>false</LinksUpToDate>
  <CharactersWithSpaces>14145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08 71 53 Specification Guide</dc:title>
  <dc:subject>Security Door Hardware</dc:subject>
  <dc:creator>Michael Kelly</dc:creator>
  <cp:lastModifiedBy> </cp:lastModifiedBy>
  <cp:revision>4</cp:revision>
  <cp:lastPrinted>2012-05-09T14:50:00Z</cp:lastPrinted>
  <dcterms:created xsi:type="dcterms:W3CDTF">2012-08-07T14:14:00Z</dcterms:created>
  <dcterms:modified xsi:type="dcterms:W3CDTF">2012-08-08T16:55:00Z</dcterms:modified>
</cp:coreProperties>
</file>